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700" w:rsidRDefault="00201700" w:rsidP="006D6BEB">
      <w:pPr>
        <w:jc w:val="center"/>
      </w:pPr>
    </w:p>
    <w:p w:rsidR="00201700" w:rsidRDefault="00201700" w:rsidP="006D6BEB">
      <w:pPr>
        <w:jc w:val="center"/>
      </w:pPr>
    </w:p>
    <w:p w:rsidR="00201700" w:rsidRPr="00377D94" w:rsidRDefault="00201700" w:rsidP="006D6BEB">
      <w:pPr>
        <w:jc w:val="center"/>
        <w:rPr>
          <w:sz w:val="28"/>
          <w:szCs w:val="28"/>
        </w:rPr>
      </w:pPr>
    </w:p>
    <w:p w:rsidR="00212A04" w:rsidRPr="00377D94" w:rsidRDefault="00AD7954" w:rsidP="006D6BEB">
      <w:pPr>
        <w:jc w:val="center"/>
        <w:rPr>
          <w:sz w:val="28"/>
          <w:szCs w:val="28"/>
        </w:rPr>
      </w:pPr>
      <w:r w:rsidRPr="00377D94">
        <w:rPr>
          <w:sz w:val="28"/>
          <w:szCs w:val="28"/>
        </w:rPr>
        <w:t>Colonials in Camouflage</w:t>
      </w:r>
      <w:r w:rsidR="00CC7F9C" w:rsidRPr="00377D94">
        <w:rPr>
          <w:sz w:val="28"/>
          <w:szCs w:val="28"/>
        </w:rPr>
        <w:t xml:space="preserve">: </w:t>
      </w:r>
      <w:r w:rsidR="0033382C" w:rsidRPr="00377D94">
        <w:rPr>
          <w:sz w:val="28"/>
          <w:szCs w:val="28"/>
        </w:rPr>
        <w:t>Metonymy, mimicry and the reproduction of the colonial order</w:t>
      </w:r>
      <w:r w:rsidR="00DC0647" w:rsidRPr="00377D94">
        <w:rPr>
          <w:sz w:val="28"/>
          <w:szCs w:val="28"/>
        </w:rPr>
        <w:t xml:space="preserve"> </w:t>
      </w:r>
      <w:r w:rsidRPr="00377D94">
        <w:rPr>
          <w:sz w:val="28"/>
          <w:szCs w:val="28"/>
        </w:rPr>
        <w:t>in the age of diversity</w:t>
      </w:r>
    </w:p>
    <w:p w:rsidR="00A561A6" w:rsidRPr="00377D94" w:rsidRDefault="00A561A6" w:rsidP="00212A04">
      <w:pPr>
        <w:rPr>
          <w:sz w:val="28"/>
          <w:szCs w:val="28"/>
        </w:rPr>
      </w:pPr>
    </w:p>
    <w:p w:rsidR="00DC0647" w:rsidRPr="00377D94" w:rsidRDefault="00DC0647" w:rsidP="00212A04">
      <w:pPr>
        <w:rPr>
          <w:sz w:val="28"/>
          <w:szCs w:val="28"/>
        </w:rPr>
      </w:pPr>
    </w:p>
    <w:p w:rsidR="00DC0647" w:rsidRPr="005165B4" w:rsidRDefault="00DC0647" w:rsidP="00212A04">
      <w:pPr>
        <w:rPr>
          <w:sz w:val="22"/>
          <w:szCs w:val="22"/>
        </w:rPr>
      </w:pPr>
    </w:p>
    <w:p w:rsidR="00DC0647" w:rsidRPr="005165B4" w:rsidRDefault="00DC0647" w:rsidP="00212A04">
      <w:pPr>
        <w:rPr>
          <w:sz w:val="22"/>
          <w:szCs w:val="22"/>
        </w:rPr>
      </w:pPr>
    </w:p>
    <w:p w:rsidR="00DC0647" w:rsidRPr="005165B4" w:rsidRDefault="00DC0647" w:rsidP="00212A04">
      <w:pPr>
        <w:rPr>
          <w:sz w:val="22"/>
          <w:szCs w:val="22"/>
        </w:rPr>
      </w:pPr>
    </w:p>
    <w:p w:rsidR="00E01A06" w:rsidRPr="005165B4" w:rsidRDefault="00E01A06" w:rsidP="00E01A06">
      <w:pPr>
        <w:jc w:val="center"/>
        <w:rPr>
          <w:sz w:val="22"/>
          <w:szCs w:val="22"/>
        </w:rPr>
      </w:pPr>
      <w:r w:rsidRPr="005165B4">
        <w:rPr>
          <w:sz w:val="22"/>
          <w:szCs w:val="22"/>
        </w:rPr>
        <w:t>Submitted by:</w:t>
      </w:r>
    </w:p>
    <w:p w:rsidR="00E01A06" w:rsidRPr="005165B4" w:rsidRDefault="00E01A06" w:rsidP="00E01A06">
      <w:pPr>
        <w:jc w:val="center"/>
        <w:rPr>
          <w:sz w:val="22"/>
          <w:szCs w:val="22"/>
        </w:rPr>
      </w:pPr>
    </w:p>
    <w:p w:rsidR="00E01A06" w:rsidRPr="005165B4" w:rsidRDefault="00E01A06" w:rsidP="00E01A06">
      <w:pPr>
        <w:jc w:val="center"/>
        <w:rPr>
          <w:sz w:val="22"/>
          <w:szCs w:val="22"/>
        </w:rPr>
      </w:pPr>
      <w:r w:rsidRPr="005165B4">
        <w:rPr>
          <w:sz w:val="22"/>
          <w:szCs w:val="22"/>
        </w:rPr>
        <w:t>Kelly Thomson</w:t>
      </w:r>
      <w:r w:rsidRPr="005165B4">
        <w:rPr>
          <w:rStyle w:val="FootnoteReference"/>
          <w:sz w:val="22"/>
          <w:szCs w:val="22"/>
        </w:rPr>
        <w:footnoteReference w:id="1"/>
      </w:r>
      <w:r w:rsidRPr="005165B4">
        <w:rPr>
          <w:sz w:val="22"/>
          <w:szCs w:val="22"/>
        </w:rPr>
        <w:t xml:space="preserve"> and Joanne Jones </w:t>
      </w:r>
    </w:p>
    <w:p w:rsidR="00E01A06" w:rsidRPr="005165B4" w:rsidRDefault="00E01A06" w:rsidP="00E01A06">
      <w:pPr>
        <w:jc w:val="center"/>
        <w:rPr>
          <w:sz w:val="22"/>
          <w:szCs w:val="22"/>
        </w:rPr>
      </w:pPr>
      <w:r w:rsidRPr="005165B4">
        <w:rPr>
          <w:sz w:val="22"/>
          <w:szCs w:val="22"/>
        </w:rPr>
        <w:t>School of Administrative Studies</w:t>
      </w:r>
    </w:p>
    <w:p w:rsidR="00E01A06" w:rsidRPr="005165B4" w:rsidRDefault="00E01A06" w:rsidP="00E01A06">
      <w:pPr>
        <w:jc w:val="center"/>
        <w:rPr>
          <w:sz w:val="22"/>
          <w:szCs w:val="22"/>
        </w:rPr>
      </w:pPr>
      <w:r w:rsidRPr="005165B4">
        <w:rPr>
          <w:sz w:val="22"/>
          <w:szCs w:val="22"/>
        </w:rPr>
        <w:t>York University</w:t>
      </w:r>
    </w:p>
    <w:p w:rsidR="00E01A06" w:rsidRPr="005165B4" w:rsidRDefault="00E01A06" w:rsidP="00E01A06">
      <w:pPr>
        <w:jc w:val="center"/>
        <w:rPr>
          <w:sz w:val="22"/>
          <w:szCs w:val="22"/>
        </w:rPr>
      </w:pPr>
      <w:r w:rsidRPr="005165B4">
        <w:rPr>
          <w:sz w:val="22"/>
          <w:szCs w:val="22"/>
        </w:rPr>
        <w:t>Toronto, Ontario</w:t>
      </w:r>
    </w:p>
    <w:p w:rsidR="00E01A06" w:rsidRPr="005165B4" w:rsidRDefault="00E01A06" w:rsidP="00E01A06">
      <w:pPr>
        <w:jc w:val="center"/>
        <w:rPr>
          <w:sz w:val="22"/>
          <w:szCs w:val="22"/>
        </w:rPr>
      </w:pPr>
    </w:p>
    <w:p w:rsidR="00E01A06" w:rsidRPr="005165B4" w:rsidRDefault="008178EE" w:rsidP="00E01A06">
      <w:pPr>
        <w:jc w:val="center"/>
        <w:rPr>
          <w:sz w:val="22"/>
          <w:szCs w:val="22"/>
        </w:rPr>
      </w:pPr>
      <w:hyperlink r:id="rId8" w:history="1">
        <w:r w:rsidR="00E01A06" w:rsidRPr="005165B4">
          <w:rPr>
            <w:rStyle w:val="Hyperlink"/>
            <w:sz w:val="22"/>
            <w:szCs w:val="22"/>
          </w:rPr>
          <w:t>thomsonk@yorku.ca</w:t>
        </w:r>
      </w:hyperlink>
    </w:p>
    <w:p w:rsidR="00E01A06" w:rsidRPr="005165B4" w:rsidRDefault="00E01A06" w:rsidP="00E01A06">
      <w:pPr>
        <w:jc w:val="center"/>
        <w:rPr>
          <w:sz w:val="22"/>
          <w:szCs w:val="22"/>
        </w:rPr>
      </w:pPr>
    </w:p>
    <w:p w:rsidR="00E01A06" w:rsidRPr="005165B4" w:rsidRDefault="00E01A06" w:rsidP="00E01A06">
      <w:pPr>
        <w:jc w:val="center"/>
        <w:rPr>
          <w:sz w:val="22"/>
          <w:szCs w:val="22"/>
        </w:rPr>
      </w:pPr>
    </w:p>
    <w:p w:rsidR="00E01A06" w:rsidRPr="005165B4" w:rsidRDefault="00E01A06" w:rsidP="00E01A06">
      <w:pPr>
        <w:jc w:val="center"/>
        <w:rPr>
          <w:sz w:val="22"/>
          <w:szCs w:val="22"/>
        </w:rPr>
      </w:pPr>
      <w:r w:rsidRPr="005165B4">
        <w:rPr>
          <w:sz w:val="22"/>
          <w:szCs w:val="22"/>
        </w:rPr>
        <w:t>Abstract for:</w:t>
      </w:r>
    </w:p>
    <w:p w:rsidR="00E01A06" w:rsidRDefault="001345A6" w:rsidP="00E01A06">
      <w:pPr>
        <w:jc w:val="center"/>
        <w:rPr>
          <w:sz w:val="22"/>
          <w:szCs w:val="22"/>
        </w:rPr>
      </w:pPr>
      <w:r>
        <w:rPr>
          <w:sz w:val="22"/>
          <w:szCs w:val="22"/>
        </w:rPr>
        <w:t>6</w:t>
      </w:r>
      <w:r w:rsidRPr="001345A6">
        <w:rPr>
          <w:sz w:val="22"/>
          <w:szCs w:val="22"/>
          <w:vertAlign w:val="superscript"/>
        </w:rPr>
        <w:t>th</w:t>
      </w:r>
      <w:r>
        <w:rPr>
          <w:sz w:val="22"/>
          <w:szCs w:val="22"/>
        </w:rPr>
        <w:t xml:space="preserve"> Equality, Diversity and Inclusion International Conference, 2013</w:t>
      </w:r>
    </w:p>
    <w:p w:rsidR="001345A6" w:rsidRDefault="001345A6" w:rsidP="00E01A06">
      <w:pPr>
        <w:jc w:val="center"/>
        <w:rPr>
          <w:sz w:val="22"/>
          <w:szCs w:val="22"/>
        </w:rPr>
      </w:pPr>
    </w:p>
    <w:p w:rsidR="001345A6" w:rsidRPr="005165B4" w:rsidRDefault="001345A6" w:rsidP="00E01A06">
      <w:pPr>
        <w:jc w:val="center"/>
        <w:rPr>
          <w:sz w:val="22"/>
          <w:szCs w:val="22"/>
        </w:rPr>
      </w:pPr>
      <w:r>
        <w:rPr>
          <w:sz w:val="22"/>
          <w:szCs w:val="22"/>
        </w:rPr>
        <w:t>Equality, Diversity and Inclusion in Accounting</w:t>
      </w:r>
    </w:p>
    <w:p w:rsidR="00DC0647" w:rsidRPr="005165B4" w:rsidRDefault="00DC0647" w:rsidP="00212A04">
      <w:pPr>
        <w:rPr>
          <w:sz w:val="22"/>
          <w:szCs w:val="22"/>
        </w:rPr>
      </w:pPr>
    </w:p>
    <w:p w:rsidR="00DC0647" w:rsidRPr="005165B4" w:rsidRDefault="00DC0647" w:rsidP="00212A04">
      <w:pPr>
        <w:rPr>
          <w:sz w:val="22"/>
          <w:szCs w:val="22"/>
        </w:rPr>
      </w:pPr>
    </w:p>
    <w:p w:rsidR="00DC0647" w:rsidRPr="005165B4" w:rsidRDefault="00DC0647" w:rsidP="00212A04">
      <w:pPr>
        <w:rPr>
          <w:sz w:val="22"/>
          <w:szCs w:val="22"/>
        </w:rPr>
      </w:pPr>
    </w:p>
    <w:p w:rsidR="00CB1192" w:rsidRPr="005165B4" w:rsidRDefault="00CB1192" w:rsidP="00212A04">
      <w:pPr>
        <w:rPr>
          <w:sz w:val="22"/>
          <w:szCs w:val="22"/>
        </w:rPr>
      </w:pPr>
    </w:p>
    <w:p w:rsidR="00E01A06" w:rsidRPr="005165B4" w:rsidRDefault="00E01A06">
      <w:pPr>
        <w:spacing w:after="200" w:line="276" w:lineRule="auto"/>
        <w:rPr>
          <w:i/>
          <w:sz w:val="22"/>
          <w:szCs w:val="22"/>
        </w:rPr>
      </w:pPr>
      <w:r w:rsidRPr="005165B4">
        <w:rPr>
          <w:i/>
          <w:sz w:val="22"/>
          <w:szCs w:val="22"/>
        </w:rPr>
        <w:br w:type="page"/>
      </w:r>
    </w:p>
    <w:p w:rsidR="00201700" w:rsidRPr="005165B4" w:rsidRDefault="00A90DAF" w:rsidP="00BF406B">
      <w:pPr>
        <w:spacing w:line="360" w:lineRule="auto"/>
        <w:rPr>
          <w:sz w:val="22"/>
          <w:szCs w:val="22"/>
        </w:rPr>
      </w:pPr>
      <w:r w:rsidRPr="005165B4">
        <w:rPr>
          <w:sz w:val="22"/>
          <w:szCs w:val="22"/>
        </w:rPr>
        <w:lastRenderedPageBreak/>
        <w:t xml:space="preserve">Research by accounting scholars into the mechanisms through which marginalized groups are excluded from professional work has produced significant new insights that inform both the field of accounting as well </w:t>
      </w:r>
      <w:r w:rsidR="001472EC">
        <w:rPr>
          <w:sz w:val="22"/>
          <w:szCs w:val="22"/>
        </w:rPr>
        <w:t xml:space="preserve">as </w:t>
      </w:r>
      <w:r w:rsidRPr="005165B4">
        <w:rPr>
          <w:sz w:val="22"/>
          <w:szCs w:val="22"/>
        </w:rPr>
        <w:t>studies of diversity and inclusivity more broadly</w:t>
      </w:r>
      <w:r w:rsidR="005165B4">
        <w:rPr>
          <w:sz w:val="22"/>
          <w:szCs w:val="22"/>
        </w:rPr>
        <w:t xml:space="preserve"> </w:t>
      </w:r>
      <w:proofErr w:type="gramStart"/>
      <w:r w:rsidR="005165B4">
        <w:rPr>
          <w:sz w:val="22"/>
          <w:szCs w:val="22"/>
        </w:rPr>
        <w:t>( e.g</w:t>
      </w:r>
      <w:proofErr w:type="gramEnd"/>
      <w:r w:rsidR="005165B4">
        <w:rPr>
          <w:sz w:val="22"/>
          <w:szCs w:val="22"/>
        </w:rPr>
        <w:t xml:space="preserve">. Anderson-Gough, Grey and Robson, 2005; </w:t>
      </w:r>
      <w:proofErr w:type="spellStart"/>
      <w:r w:rsidR="005165B4">
        <w:rPr>
          <w:sz w:val="22"/>
          <w:szCs w:val="22"/>
        </w:rPr>
        <w:t>Annisette</w:t>
      </w:r>
      <w:proofErr w:type="spellEnd"/>
      <w:r w:rsidR="005165B4">
        <w:rPr>
          <w:sz w:val="22"/>
          <w:szCs w:val="22"/>
        </w:rPr>
        <w:t xml:space="preserve"> and </w:t>
      </w:r>
      <w:proofErr w:type="spellStart"/>
      <w:r w:rsidR="005165B4">
        <w:rPr>
          <w:sz w:val="22"/>
          <w:szCs w:val="22"/>
        </w:rPr>
        <w:t>Trivedi</w:t>
      </w:r>
      <w:proofErr w:type="spellEnd"/>
      <w:r w:rsidR="005165B4">
        <w:rPr>
          <w:sz w:val="22"/>
          <w:szCs w:val="22"/>
        </w:rPr>
        <w:t xml:space="preserve">, 2013; Hammond, Clayton and Arnold, 2009; Johnson, Lowe and </w:t>
      </w:r>
      <w:proofErr w:type="spellStart"/>
      <w:r w:rsidR="005165B4">
        <w:rPr>
          <w:sz w:val="22"/>
          <w:szCs w:val="22"/>
        </w:rPr>
        <w:t>Reckers</w:t>
      </w:r>
      <w:proofErr w:type="spellEnd"/>
      <w:r w:rsidR="005165B4">
        <w:rPr>
          <w:sz w:val="22"/>
          <w:szCs w:val="22"/>
        </w:rPr>
        <w:t xml:space="preserve">, 2008; </w:t>
      </w:r>
      <w:proofErr w:type="spellStart"/>
      <w:r w:rsidR="005165B4">
        <w:rPr>
          <w:sz w:val="22"/>
          <w:szCs w:val="22"/>
        </w:rPr>
        <w:t>Poullous</w:t>
      </w:r>
      <w:proofErr w:type="spellEnd"/>
      <w:r w:rsidR="005165B4">
        <w:rPr>
          <w:sz w:val="22"/>
          <w:szCs w:val="22"/>
        </w:rPr>
        <w:t xml:space="preserve"> and Sian 2010 a, b)</w:t>
      </w:r>
      <w:r w:rsidRPr="005165B4">
        <w:rPr>
          <w:sz w:val="22"/>
          <w:szCs w:val="22"/>
        </w:rPr>
        <w:t xml:space="preserve">.  Studies have demonstrated </w:t>
      </w:r>
      <w:r w:rsidR="00E01A06" w:rsidRPr="005165B4">
        <w:rPr>
          <w:sz w:val="22"/>
          <w:szCs w:val="22"/>
        </w:rPr>
        <w:t>how the</w:t>
      </w:r>
      <w:r w:rsidRPr="005165B4">
        <w:rPr>
          <w:sz w:val="22"/>
          <w:szCs w:val="22"/>
        </w:rPr>
        <w:t xml:space="preserve"> accounting profession </w:t>
      </w:r>
      <w:r w:rsidR="00E01A06" w:rsidRPr="005165B4">
        <w:rPr>
          <w:sz w:val="22"/>
          <w:szCs w:val="22"/>
        </w:rPr>
        <w:t>remain</w:t>
      </w:r>
      <w:r w:rsidRPr="005165B4">
        <w:rPr>
          <w:sz w:val="22"/>
          <w:szCs w:val="22"/>
        </w:rPr>
        <w:t>s</w:t>
      </w:r>
      <w:r w:rsidR="0033382C" w:rsidRPr="005165B4">
        <w:rPr>
          <w:sz w:val="22"/>
          <w:szCs w:val="22"/>
        </w:rPr>
        <w:t xml:space="preserve"> largely</w:t>
      </w:r>
      <w:r w:rsidR="00E01A06" w:rsidRPr="005165B4">
        <w:rPr>
          <w:sz w:val="22"/>
          <w:szCs w:val="22"/>
        </w:rPr>
        <w:t xml:space="preserve"> the preserve of white males</w:t>
      </w:r>
      <w:r w:rsidR="000C6CEC">
        <w:rPr>
          <w:sz w:val="22"/>
          <w:szCs w:val="22"/>
        </w:rPr>
        <w:t xml:space="preserve"> (</w:t>
      </w:r>
      <w:proofErr w:type="spellStart"/>
      <w:r w:rsidR="000C6CEC">
        <w:rPr>
          <w:sz w:val="22"/>
          <w:szCs w:val="22"/>
        </w:rPr>
        <w:t>Annisette</w:t>
      </w:r>
      <w:proofErr w:type="spellEnd"/>
      <w:r w:rsidR="000C6CEC">
        <w:rPr>
          <w:sz w:val="22"/>
          <w:szCs w:val="22"/>
        </w:rPr>
        <w:t>, 2003)</w:t>
      </w:r>
      <w:r w:rsidR="00201700" w:rsidRPr="005165B4">
        <w:rPr>
          <w:sz w:val="22"/>
          <w:szCs w:val="22"/>
        </w:rPr>
        <w:t>, both literally in the West and</w:t>
      </w:r>
      <w:r w:rsidR="00343C80" w:rsidRPr="005165B4">
        <w:rPr>
          <w:sz w:val="22"/>
          <w:szCs w:val="22"/>
        </w:rPr>
        <w:t xml:space="preserve"> </w:t>
      </w:r>
      <w:r w:rsidR="00201700" w:rsidRPr="005165B4">
        <w:rPr>
          <w:sz w:val="22"/>
          <w:szCs w:val="22"/>
        </w:rPr>
        <w:t xml:space="preserve">in a </w:t>
      </w:r>
      <w:r w:rsidR="00343C80" w:rsidRPr="005165B4">
        <w:rPr>
          <w:sz w:val="22"/>
          <w:szCs w:val="22"/>
        </w:rPr>
        <w:t>ped</w:t>
      </w:r>
      <w:r w:rsidR="00201700" w:rsidRPr="005165B4">
        <w:rPr>
          <w:sz w:val="22"/>
          <w:szCs w:val="22"/>
        </w:rPr>
        <w:t>agogical sense, globally</w:t>
      </w:r>
      <w:r w:rsidR="00E01A06" w:rsidRPr="005165B4">
        <w:rPr>
          <w:sz w:val="22"/>
          <w:szCs w:val="22"/>
        </w:rPr>
        <w:t xml:space="preserve">.  The focus of this research is an empirical examination of how this gendered and </w:t>
      </w:r>
      <w:proofErr w:type="spellStart"/>
      <w:r w:rsidR="00E01A06" w:rsidRPr="005165B4">
        <w:rPr>
          <w:sz w:val="22"/>
          <w:szCs w:val="22"/>
        </w:rPr>
        <w:t>racialized</w:t>
      </w:r>
      <w:proofErr w:type="spellEnd"/>
      <w:r w:rsidR="00E01A06" w:rsidRPr="005165B4">
        <w:rPr>
          <w:sz w:val="22"/>
          <w:szCs w:val="22"/>
        </w:rPr>
        <w:t xml:space="preserve"> </w:t>
      </w:r>
      <w:r w:rsidR="00343C80" w:rsidRPr="005165B4">
        <w:rPr>
          <w:sz w:val="22"/>
          <w:szCs w:val="22"/>
        </w:rPr>
        <w:t>order is produced and reproduced by actors in the accounting profession</w:t>
      </w:r>
      <w:r w:rsidR="0033382C" w:rsidRPr="005165B4">
        <w:rPr>
          <w:sz w:val="22"/>
          <w:szCs w:val="22"/>
        </w:rPr>
        <w:t xml:space="preserve"> who profess a commitment to “diversity” in Canada.</w:t>
      </w:r>
    </w:p>
    <w:p w:rsidR="00201700" w:rsidRPr="005165B4" w:rsidRDefault="00201700" w:rsidP="00BF406B">
      <w:pPr>
        <w:spacing w:line="360" w:lineRule="auto"/>
        <w:rPr>
          <w:sz w:val="22"/>
          <w:szCs w:val="22"/>
        </w:rPr>
      </w:pPr>
    </w:p>
    <w:p w:rsidR="00AC2C28" w:rsidRDefault="00201700" w:rsidP="00BF406B">
      <w:pPr>
        <w:spacing w:line="360" w:lineRule="auto"/>
        <w:rPr>
          <w:sz w:val="22"/>
          <w:szCs w:val="22"/>
        </w:rPr>
      </w:pPr>
      <w:r w:rsidRPr="005165B4">
        <w:rPr>
          <w:sz w:val="22"/>
          <w:szCs w:val="22"/>
        </w:rPr>
        <w:t>In this paper we examine this apparent paradox of a commitment to diversity on the part of professionals in the field of accounting in Canada with the persistence of inequality in access</w:t>
      </w:r>
      <w:r w:rsidR="000B084A" w:rsidRPr="005165B4">
        <w:rPr>
          <w:sz w:val="22"/>
          <w:szCs w:val="22"/>
        </w:rPr>
        <w:t xml:space="preserve"> and outcomes</w:t>
      </w:r>
      <w:r w:rsidRPr="005165B4">
        <w:rPr>
          <w:sz w:val="22"/>
          <w:szCs w:val="22"/>
        </w:rPr>
        <w:t xml:space="preserve"> for accounting professionals </w:t>
      </w:r>
      <w:r w:rsidR="000B084A" w:rsidRPr="005165B4">
        <w:rPr>
          <w:sz w:val="22"/>
          <w:szCs w:val="22"/>
        </w:rPr>
        <w:t xml:space="preserve">who are explicitly targeted </w:t>
      </w:r>
      <w:r w:rsidR="005165B4">
        <w:rPr>
          <w:sz w:val="22"/>
          <w:szCs w:val="22"/>
        </w:rPr>
        <w:t xml:space="preserve">by diversity initiatives </w:t>
      </w:r>
      <w:r w:rsidR="005165B4" w:rsidRPr="005165B4">
        <w:rPr>
          <w:sz w:val="22"/>
          <w:szCs w:val="22"/>
        </w:rPr>
        <w:t>(</w:t>
      </w:r>
      <w:proofErr w:type="spellStart"/>
      <w:r w:rsidR="005165B4" w:rsidRPr="005165B4">
        <w:rPr>
          <w:sz w:val="22"/>
          <w:szCs w:val="22"/>
        </w:rPr>
        <w:t>Aydemir</w:t>
      </w:r>
      <w:proofErr w:type="spellEnd"/>
      <w:r w:rsidR="005165B4" w:rsidRPr="005165B4">
        <w:rPr>
          <w:sz w:val="22"/>
          <w:szCs w:val="22"/>
        </w:rPr>
        <w:t xml:space="preserve"> and </w:t>
      </w:r>
      <w:proofErr w:type="spellStart"/>
      <w:r w:rsidR="005165B4" w:rsidRPr="005165B4">
        <w:rPr>
          <w:sz w:val="22"/>
          <w:szCs w:val="22"/>
        </w:rPr>
        <w:t>Skuterud</w:t>
      </w:r>
      <w:proofErr w:type="spellEnd"/>
      <w:r w:rsidR="005165B4" w:rsidRPr="005165B4">
        <w:rPr>
          <w:sz w:val="22"/>
          <w:szCs w:val="22"/>
        </w:rPr>
        <w:t>, 2004)</w:t>
      </w:r>
      <w:r w:rsidR="000B084A" w:rsidRPr="005165B4">
        <w:rPr>
          <w:sz w:val="22"/>
          <w:szCs w:val="22"/>
        </w:rPr>
        <w:t xml:space="preserve">.  </w:t>
      </w:r>
      <w:proofErr w:type="spellStart"/>
      <w:r w:rsidR="0063378B" w:rsidRPr="005165B4">
        <w:rPr>
          <w:sz w:val="22"/>
          <w:szCs w:val="22"/>
        </w:rPr>
        <w:t>Annisette</w:t>
      </w:r>
      <w:proofErr w:type="spellEnd"/>
      <w:r w:rsidR="0063378B" w:rsidRPr="005165B4">
        <w:rPr>
          <w:sz w:val="22"/>
          <w:szCs w:val="22"/>
        </w:rPr>
        <w:t xml:space="preserve"> and </w:t>
      </w:r>
      <w:proofErr w:type="spellStart"/>
      <w:r w:rsidR="0063378B" w:rsidRPr="005165B4">
        <w:rPr>
          <w:sz w:val="22"/>
          <w:szCs w:val="22"/>
        </w:rPr>
        <w:t>Trivedi</w:t>
      </w:r>
      <w:proofErr w:type="spellEnd"/>
      <w:r w:rsidR="0063378B" w:rsidRPr="005165B4">
        <w:rPr>
          <w:sz w:val="22"/>
          <w:szCs w:val="22"/>
        </w:rPr>
        <w:t xml:space="preserve"> (2013) recently </w:t>
      </w:r>
      <w:proofErr w:type="spellStart"/>
      <w:r w:rsidR="0063378B" w:rsidRPr="005165B4">
        <w:rPr>
          <w:sz w:val="22"/>
          <w:szCs w:val="22"/>
        </w:rPr>
        <w:t>analysed</w:t>
      </w:r>
      <w:proofErr w:type="spellEnd"/>
      <w:r w:rsidR="0063378B" w:rsidRPr="005165B4">
        <w:rPr>
          <w:sz w:val="22"/>
          <w:szCs w:val="22"/>
        </w:rPr>
        <w:t xml:space="preserve"> the “paradox of place” facing migrant accountants coming to Canada to reveal how formal boundaries </w:t>
      </w:r>
      <w:r w:rsidR="00EA73FE" w:rsidRPr="005165B4">
        <w:rPr>
          <w:sz w:val="22"/>
          <w:szCs w:val="22"/>
        </w:rPr>
        <w:t>such as immigration po</w:t>
      </w:r>
      <w:r w:rsidR="00075E62">
        <w:rPr>
          <w:sz w:val="22"/>
          <w:szCs w:val="22"/>
        </w:rPr>
        <w:t>licies appear blind to race, yet</w:t>
      </w:r>
      <w:r w:rsidR="00EA73FE" w:rsidRPr="005165B4">
        <w:rPr>
          <w:sz w:val="22"/>
          <w:szCs w:val="22"/>
        </w:rPr>
        <w:t xml:space="preserve"> racial inequalities are perpetuated through boundaries constructed in professional associations and elsewhere in the professional field.  Anderson-Gough, Grey and Robson (2005) similarly explored this paradox in an empirical study of gender relations.  Again, this study illustrates how despite an apparently genuine discursive commitment to eliminating firm practices that undermine inequality, gender relations are </w:t>
      </w:r>
      <w:r w:rsidR="00DD7222" w:rsidRPr="005165B4">
        <w:rPr>
          <w:sz w:val="22"/>
          <w:szCs w:val="22"/>
        </w:rPr>
        <w:t xml:space="preserve">introduced into the firm and </w:t>
      </w:r>
      <w:r w:rsidR="00EA73FE" w:rsidRPr="005165B4">
        <w:rPr>
          <w:sz w:val="22"/>
          <w:szCs w:val="22"/>
        </w:rPr>
        <w:t xml:space="preserve">reproduced in </w:t>
      </w:r>
      <w:r w:rsidR="00DD7222" w:rsidRPr="005165B4">
        <w:rPr>
          <w:sz w:val="22"/>
          <w:szCs w:val="22"/>
        </w:rPr>
        <w:t xml:space="preserve">everyday </w:t>
      </w:r>
      <w:r w:rsidR="00EA73FE" w:rsidRPr="005165B4">
        <w:rPr>
          <w:sz w:val="22"/>
          <w:szCs w:val="22"/>
        </w:rPr>
        <w:t>interactions</w:t>
      </w:r>
      <w:r w:rsidR="00DD7222" w:rsidRPr="005165B4">
        <w:rPr>
          <w:sz w:val="22"/>
          <w:szCs w:val="22"/>
        </w:rPr>
        <w:t xml:space="preserve"> that ultimately reproduce inequality.  </w:t>
      </w:r>
      <w:r w:rsidR="001472EC">
        <w:rPr>
          <w:sz w:val="22"/>
          <w:szCs w:val="22"/>
        </w:rPr>
        <w:t>While there have been several important studies identifying the ways in which accounting institutions such as certification regimes create structural inequalities for professionals through Mutual Recognition Agreements, for example,</w:t>
      </w:r>
      <w:r w:rsidR="00C821C5">
        <w:rPr>
          <w:sz w:val="22"/>
          <w:szCs w:val="22"/>
        </w:rPr>
        <w:t xml:space="preserve"> there have been fewer studies of the ways in which differences in professional competence are constructed in interactions.</w:t>
      </w:r>
    </w:p>
    <w:p w:rsidR="00C821C5" w:rsidRPr="005165B4" w:rsidRDefault="00C821C5" w:rsidP="00BF406B">
      <w:pPr>
        <w:spacing w:line="360" w:lineRule="auto"/>
        <w:rPr>
          <w:sz w:val="22"/>
          <w:szCs w:val="22"/>
        </w:rPr>
      </w:pPr>
    </w:p>
    <w:p w:rsidR="00A35CC0" w:rsidRPr="005165B4" w:rsidRDefault="00DD7222" w:rsidP="00BF406B">
      <w:pPr>
        <w:spacing w:line="360" w:lineRule="auto"/>
        <w:rPr>
          <w:sz w:val="22"/>
          <w:szCs w:val="22"/>
        </w:rPr>
      </w:pPr>
      <w:r w:rsidRPr="005165B4">
        <w:rPr>
          <w:sz w:val="22"/>
          <w:szCs w:val="22"/>
        </w:rPr>
        <w:t xml:space="preserve">In this paper we draw on post-colonial theory </w:t>
      </w:r>
      <w:r w:rsidR="0033382C" w:rsidRPr="005165B4">
        <w:rPr>
          <w:sz w:val="22"/>
          <w:szCs w:val="22"/>
        </w:rPr>
        <w:t>(</w:t>
      </w:r>
      <w:proofErr w:type="spellStart"/>
      <w:r w:rsidR="0033382C" w:rsidRPr="005165B4">
        <w:rPr>
          <w:sz w:val="22"/>
          <w:szCs w:val="22"/>
        </w:rPr>
        <w:t>Bhabha</w:t>
      </w:r>
      <w:proofErr w:type="spellEnd"/>
      <w:r w:rsidR="0033382C" w:rsidRPr="005165B4">
        <w:rPr>
          <w:sz w:val="22"/>
          <w:szCs w:val="22"/>
        </w:rPr>
        <w:t xml:space="preserve">, 1994) </w:t>
      </w:r>
      <w:r w:rsidRPr="005165B4">
        <w:rPr>
          <w:sz w:val="22"/>
          <w:szCs w:val="22"/>
        </w:rPr>
        <w:t xml:space="preserve">to examine how </w:t>
      </w:r>
      <w:proofErr w:type="spellStart"/>
      <w:r w:rsidRPr="005165B4">
        <w:rPr>
          <w:sz w:val="22"/>
          <w:szCs w:val="22"/>
        </w:rPr>
        <w:t>racialized</w:t>
      </w:r>
      <w:proofErr w:type="spellEnd"/>
      <w:r w:rsidRPr="005165B4">
        <w:rPr>
          <w:sz w:val="22"/>
          <w:szCs w:val="22"/>
        </w:rPr>
        <w:t xml:space="preserve"> colonial hierarchies that structured the accounting profession in the </w:t>
      </w:r>
      <w:r w:rsidR="000D59D3">
        <w:rPr>
          <w:sz w:val="22"/>
          <w:szCs w:val="22"/>
        </w:rPr>
        <w:t>eigh</w:t>
      </w:r>
      <w:r w:rsidRPr="005165B4">
        <w:rPr>
          <w:sz w:val="22"/>
          <w:szCs w:val="22"/>
        </w:rPr>
        <w:t>te</w:t>
      </w:r>
      <w:r w:rsidR="00AC2C28" w:rsidRPr="005165B4">
        <w:rPr>
          <w:sz w:val="22"/>
          <w:szCs w:val="22"/>
        </w:rPr>
        <w:t xml:space="preserve">enth century transcend time </w:t>
      </w:r>
      <w:r w:rsidR="00BF406B" w:rsidRPr="005165B4">
        <w:rPr>
          <w:sz w:val="22"/>
          <w:szCs w:val="22"/>
        </w:rPr>
        <w:t>to</w:t>
      </w:r>
      <w:r w:rsidR="00AC2C28" w:rsidRPr="005165B4">
        <w:rPr>
          <w:sz w:val="22"/>
          <w:szCs w:val="22"/>
        </w:rPr>
        <w:t xml:space="preserve"> structure everyday interactions among professionals in Canada over two hundred years later.</w:t>
      </w:r>
      <w:r w:rsidR="0033382C" w:rsidRPr="005165B4">
        <w:rPr>
          <w:sz w:val="22"/>
          <w:szCs w:val="22"/>
        </w:rPr>
        <w:t xml:space="preserve"> As </w:t>
      </w:r>
      <w:proofErr w:type="spellStart"/>
      <w:r w:rsidR="0033382C" w:rsidRPr="005165B4">
        <w:rPr>
          <w:sz w:val="22"/>
          <w:szCs w:val="22"/>
        </w:rPr>
        <w:t>Bhabha</w:t>
      </w:r>
      <w:proofErr w:type="spellEnd"/>
      <w:r w:rsidR="0033382C" w:rsidRPr="005165B4">
        <w:rPr>
          <w:sz w:val="22"/>
          <w:szCs w:val="22"/>
        </w:rPr>
        <w:t xml:space="preserve"> noted, the ways in which historical </w:t>
      </w:r>
      <w:proofErr w:type="spellStart"/>
      <w:r w:rsidR="0033382C" w:rsidRPr="005165B4">
        <w:rPr>
          <w:sz w:val="22"/>
          <w:szCs w:val="22"/>
        </w:rPr>
        <w:t>racialized</w:t>
      </w:r>
      <w:proofErr w:type="spellEnd"/>
      <w:r w:rsidR="0033382C" w:rsidRPr="005165B4">
        <w:rPr>
          <w:sz w:val="22"/>
          <w:szCs w:val="22"/>
        </w:rPr>
        <w:t xml:space="preserve"> colonial orders are disseminated, i.e. transcend space and time into the present is a central theoretical problem in critical studies.  We extend the recent empirical work taking an </w:t>
      </w:r>
      <w:proofErr w:type="spellStart"/>
      <w:r w:rsidR="0033382C" w:rsidRPr="005165B4">
        <w:rPr>
          <w:sz w:val="22"/>
          <w:szCs w:val="22"/>
        </w:rPr>
        <w:t>interactionist</w:t>
      </w:r>
      <w:proofErr w:type="spellEnd"/>
      <w:r w:rsidR="0033382C" w:rsidRPr="005165B4">
        <w:rPr>
          <w:sz w:val="22"/>
          <w:szCs w:val="22"/>
        </w:rPr>
        <w:t xml:space="preserve"> </w:t>
      </w:r>
      <w:r w:rsidR="00075E62">
        <w:rPr>
          <w:sz w:val="22"/>
          <w:szCs w:val="22"/>
        </w:rPr>
        <w:t>(Hodgson, 2005</w:t>
      </w:r>
      <w:r w:rsidR="001345A6">
        <w:rPr>
          <w:sz w:val="22"/>
          <w:szCs w:val="22"/>
        </w:rPr>
        <w:t xml:space="preserve">) </w:t>
      </w:r>
      <w:r w:rsidR="0033382C" w:rsidRPr="005165B4">
        <w:rPr>
          <w:sz w:val="22"/>
          <w:szCs w:val="22"/>
        </w:rPr>
        <w:t xml:space="preserve">approach to help us understand how accounting </w:t>
      </w:r>
      <w:r w:rsidR="0033382C" w:rsidRPr="005165B4">
        <w:rPr>
          <w:sz w:val="22"/>
          <w:szCs w:val="22"/>
        </w:rPr>
        <w:lastRenderedPageBreak/>
        <w:t>professionals</w:t>
      </w:r>
      <w:r w:rsidR="00207360" w:rsidRPr="005165B4">
        <w:rPr>
          <w:sz w:val="22"/>
          <w:szCs w:val="22"/>
        </w:rPr>
        <w:t xml:space="preserve"> migrating to Canada from around the world find themselves in the same relative positions in the social structure as they did before they left their country of origin.</w:t>
      </w:r>
    </w:p>
    <w:p w:rsidR="00AC2C28" w:rsidRPr="005165B4" w:rsidRDefault="00AC2C28" w:rsidP="00BF406B">
      <w:pPr>
        <w:spacing w:line="360" w:lineRule="auto"/>
        <w:rPr>
          <w:sz w:val="22"/>
          <w:szCs w:val="22"/>
        </w:rPr>
      </w:pPr>
    </w:p>
    <w:p w:rsidR="0077445E" w:rsidRDefault="00F47A6A" w:rsidP="0077445E">
      <w:pPr>
        <w:spacing w:line="360" w:lineRule="auto"/>
        <w:rPr>
          <w:sz w:val="22"/>
          <w:szCs w:val="22"/>
        </w:rPr>
      </w:pPr>
      <w:r w:rsidRPr="005165B4">
        <w:rPr>
          <w:sz w:val="22"/>
          <w:szCs w:val="22"/>
        </w:rPr>
        <w:t xml:space="preserve">Our analysis uses the </w:t>
      </w:r>
      <w:r w:rsidR="00207360" w:rsidRPr="005165B4">
        <w:rPr>
          <w:sz w:val="22"/>
          <w:szCs w:val="22"/>
        </w:rPr>
        <w:t xml:space="preserve">concepts </w:t>
      </w:r>
      <w:r w:rsidRPr="005165B4">
        <w:rPr>
          <w:sz w:val="22"/>
          <w:szCs w:val="22"/>
        </w:rPr>
        <w:t xml:space="preserve">of mimicry, performativity </w:t>
      </w:r>
      <w:r w:rsidR="00207360" w:rsidRPr="005165B4">
        <w:rPr>
          <w:sz w:val="22"/>
          <w:szCs w:val="22"/>
        </w:rPr>
        <w:t xml:space="preserve">and embodiment </w:t>
      </w:r>
      <w:r w:rsidRPr="005165B4">
        <w:rPr>
          <w:sz w:val="22"/>
          <w:szCs w:val="22"/>
        </w:rPr>
        <w:t>to critically examine the ways in which professional performances of migrant accountants are recognized, or not, in interactions with participants in the field of accounting in Canada (i.e. other accounting professionals, regulators, clients and human resource professionals in firms)</w:t>
      </w:r>
      <w:r w:rsidR="00D01C29" w:rsidRPr="005165B4">
        <w:rPr>
          <w:sz w:val="22"/>
          <w:szCs w:val="22"/>
        </w:rPr>
        <w:t xml:space="preserve">. </w:t>
      </w:r>
      <w:r w:rsidR="00C821C5">
        <w:rPr>
          <w:sz w:val="22"/>
          <w:szCs w:val="22"/>
        </w:rPr>
        <w:t xml:space="preserve"> We follow Grey (1998) and others in examining how professionalism is constituted through interactions with professional Institutes, prospective employers</w:t>
      </w:r>
      <w:r w:rsidR="00771D26">
        <w:rPr>
          <w:sz w:val="22"/>
          <w:szCs w:val="22"/>
        </w:rPr>
        <w:t>, colleagues and clients and how through this process, the extent to which one embodies and performs professionalism is socially constructe</w:t>
      </w:r>
      <w:r w:rsidR="00862A9F">
        <w:rPr>
          <w:sz w:val="22"/>
          <w:szCs w:val="22"/>
        </w:rPr>
        <w:t xml:space="preserve">d against the “archetype…a white, heterosexual, middle class man” (Grey, 1998:584).  </w:t>
      </w:r>
      <w:r w:rsidR="00771D26">
        <w:rPr>
          <w:sz w:val="22"/>
          <w:szCs w:val="22"/>
        </w:rPr>
        <w:t xml:space="preserve"> A “</w:t>
      </w:r>
      <w:proofErr w:type="spellStart"/>
      <w:r w:rsidR="00771D26">
        <w:rPr>
          <w:sz w:val="22"/>
          <w:szCs w:val="22"/>
        </w:rPr>
        <w:t>Bhabhian</w:t>
      </w:r>
      <w:proofErr w:type="spellEnd"/>
      <w:r w:rsidR="00771D26">
        <w:rPr>
          <w:sz w:val="22"/>
          <w:szCs w:val="22"/>
        </w:rPr>
        <w:t>” analysis of these narratives</w:t>
      </w:r>
      <w:r w:rsidR="00862A9F">
        <w:rPr>
          <w:sz w:val="22"/>
          <w:szCs w:val="22"/>
        </w:rPr>
        <w:t xml:space="preserve"> extends this work to </w:t>
      </w:r>
      <w:r w:rsidR="00771D26">
        <w:rPr>
          <w:sz w:val="22"/>
          <w:szCs w:val="22"/>
        </w:rPr>
        <w:t xml:space="preserve">illustrate how </w:t>
      </w:r>
      <w:r w:rsidR="009B7B6C">
        <w:rPr>
          <w:sz w:val="22"/>
          <w:szCs w:val="22"/>
        </w:rPr>
        <w:t xml:space="preserve">the roots of Grey’s archetypical </w:t>
      </w:r>
      <w:r w:rsidR="0077445E">
        <w:rPr>
          <w:sz w:val="22"/>
          <w:szCs w:val="22"/>
        </w:rPr>
        <w:t>accounting professional are found in</w:t>
      </w:r>
      <w:r w:rsidR="009B7B6C">
        <w:rPr>
          <w:sz w:val="22"/>
          <w:szCs w:val="22"/>
        </w:rPr>
        <w:t xml:space="preserve"> </w:t>
      </w:r>
      <w:r w:rsidR="00771D26">
        <w:rPr>
          <w:sz w:val="22"/>
          <w:szCs w:val="22"/>
        </w:rPr>
        <w:t>colon</w:t>
      </w:r>
      <w:r w:rsidR="009B7B6C">
        <w:rPr>
          <w:sz w:val="22"/>
          <w:szCs w:val="22"/>
        </w:rPr>
        <w:t>ial hierarchies (</w:t>
      </w:r>
      <w:r w:rsidR="003E2978">
        <w:rPr>
          <w:sz w:val="22"/>
          <w:szCs w:val="22"/>
        </w:rPr>
        <w:t>Kim,</w:t>
      </w:r>
      <w:r w:rsidR="00D4703F">
        <w:rPr>
          <w:sz w:val="22"/>
          <w:szCs w:val="22"/>
        </w:rPr>
        <w:t xml:space="preserve"> 2004;</w:t>
      </w:r>
      <w:r w:rsidR="003E2978">
        <w:rPr>
          <w:sz w:val="22"/>
          <w:szCs w:val="22"/>
        </w:rPr>
        <w:t xml:space="preserve"> </w:t>
      </w:r>
      <w:proofErr w:type="spellStart"/>
      <w:r w:rsidR="009B7B6C">
        <w:rPr>
          <w:sz w:val="22"/>
          <w:szCs w:val="22"/>
        </w:rPr>
        <w:t>Poullaos</w:t>
      </w:r>
      <w:proofErr w:type="spellEnd"/>
      <w:r w:rsidR="009B7B6C">
        <w:rPr>
          <w:sz w:val="22"/>
          <w:szCs w:val="22"/>
        </w:rPr>
        <w:t>, 200</w:t>
      </w:r>
      <w:r w:rsidR="003E2978">
        <w:rPr>
          <w:sz w:val="22"/>
          <w:szCs w:val="22"/>
        </w:rPr>
        <w:t>9</w:t>
      </w:r>
      <w:r w:rsidR="009B7B6C">
        <w:rPr>
          <w:sz w:val="22"/>
          <w:szCs w:val="22"/>
        </w:rPr>
        <w:t xml:space="preserve">) </w:t>
      </w:r>
      <w:r w:rsidR="0077445E">
        <w:rPr>
          <w:sz w:val="22"/>
          <w:szCs w:val="22"/>
        </w:rPr>
        <w:t>that therefore, add British manners and English</w:t>
      </w:r>
      <w:r w:rsidR="00B1204F">
        <w:rPr>
          <w:sz w:val="22"/>
          <w:szCs w:val="22"/>
        </w:rPr>
        <w:t>-</w:t>
      </w:r>
      <w:r w:rsidR="0077445E">
        <w:rPr>
          <w:sz w:val="22"/>
          <w:szCs w:val="22"/>
        </w:rPr>
        <w:t xml:space="preserve"> </w:t>
      </w:r>
      <w:r w:rsidR="00B1204F">
        <w:rPr>
          <w:sz w:val="22"/>
          <w:szCs w:val="22"/>
        </w:rPr>
        <w:t xml:space="preserve">speaking </w:t>
      </w:r>
      <w:r w:rsidR="0077445E">
        <w:rPr>
          <w:sz w:val="22"/>
          <w:szCs w:val="22"/>
        </w:rPr>
        <w:t>to this prototype.</w:t>
      </w:r>
      <w:r w:rsidR="0077445E" w:rsidRPr="0077445E">
        <w:rPr>
          <w:sz w:val="22"/>
          <w:szCs w:val="22"/>
        </w:rPr>
        <w:t xml:space="preserve"> </w:t>
      </w:r>
      <w:r w:rsidR="0077445E">
        <w:rPr>
          <w:sz w:val="22"/>
          <w:szCs w:val="22"/>
        </w:rPr>
        <w:t>Our analysis illustrate</w:t>
      </w:r>
      <w:r w:rsidR="00B1204F">
        <w:rPr>
          <w:sz w:val="22"/>
          <w:szCs w:val="22"/>
        </w:rPr>
        <w:t>s</w:t>
      </w:r>
      <w:r w:rsidR="0077445E">
        <w:rPr>
          <w:sz w:val="22"/>
          <w:szCs w:val="22"/>
        </w:rPr>
        <w:t xml:space="preserve"> how the “proper” way of being an accounting professional in Canada in the twenty-first century is shaped by these colonial structures and how “foreign” accountants are forced to mimic this colonial archetype in order to regain recognition as a professional in the Canadian field.  </w:t>
      </w:r>
    </w:p>
    <w:p w:rsidR="0077445E" w:rsidRDefault="0077445E" w:rsidP="00BF406B">
      <w:pPr>
        <w:spacing w:line="360" w:lineRule="auto"/>
        <w:rPr>
          <w:sz w:val="22"/>
          <w:szCs w:val="22"/>
        </w:rPr>
      </w:pPr>
    </w:p>
    <w:p w:rsidR="0077445E" w:rsidRDefault="0077445E" w:rsidP="00BF406B">
      <w:pPr>
        <w:spacing w:line="360" w:lineRule="auto"/>
        <w:rPr>
          <w:sz w:val="22"/>
          <w:szCs w:val="22"/>
        </w:rPr>
      </w:pPr>
      <w:r w:rsidRPr="005165B4">
        <w:rPr>
          <w:sz w:val="22"/>
          <w:szCs w:val="22"/>
        </w:rPr>
        <w:t xml:space="preserve">We argue that professional interactions in the field of accounting in Canada are structured by the colonial origins of the profession; however, that the current discourse of diversity </w:t>
      </w:r>
      <w:r>
        <w:rPr>
          <w:sz w:val="22"/>
          <w:szCs w:val="22"/>
        </w:rPr>
        <w:t>that is spoken in the profession</w:t>
      </w:r>
      <w:r w:rsidRPr="005165B4">
        <w:rPr>
          <w:sz w:val="22"/>
          <w:szCs w:val="22"/>
        </w:rPr>
        <w:t xml:space="preserve"> prevents an explicit reference </w:t>
      </w:r>
      <w:r>
        <w:rPr>
          <w:sz w:val="22"/>
          <w:szCs w:val="22"/>
        </w:rPr>
        <w:t>to</w:t>
      </w:r>
      <w:r w:rsidRPr="005165B4">
        <w:rPr>
          <w:sz w:val="22"/>
          <w:szCs w:val="22"/>
        </w:rPr>
        <w:t xml:space="preserve"> these colonial structures in professional performances.</w:t>
      </w:r>
      <w:r>
        <w:rPr>
          <w:sz w:val="22"/>
          <w:szCs w:val="22"/>
        </w:rPr>
        <w:t xml:space="preserve">  </w:t>
      </w:r>
    </w:p>
    <w:p w:rsidR="00A028C6" w:rsidRDefault="00380375" w:rsidP="00BF406B">
      <w:pPr>
        <w:spacing w:line="360" w:lineRule="auto"/>
        <w:rPr>
          <w:sz w:val="22"/>
          <w:szCs w:val="22"/>
        </w:rPr>
      </w:pPr>
      <w:r w:rsidRPr="005165B4">
        <w:rPr>
          <w:sz w:val="22"/>
          <w:szCs w:val="22"/>
        </w:rPr>
        <w:t>The experiences of “foreign” accounting professionals in Canada therefore, can be understood as a process of discipline and adaptation to this unspoken col</w:t>
      </w:r>
      <w:r w:rsidR="009B7B6C">
        <w:rPr>
          <w:sz w:val="22"/>
          <w:szCs w:val="22"/>
        </w:rPr>
        <w:t>onial prototype that must be constructed while satisfying the needs for Canadian professionals to respect the discourse of diversity at the same time. This process</w:t>
      </w:r>
      <w:r w:rsidR="00B1204F">
        <w:rPr>
          <w:sz w:val="22"/>
          <w:szCs w:val="22"/>
        </w:rPr>
        <w:t xml:space="preserve"> of</w:t>
      </w:r>
      <w:r w:rsidRPr="005165B4">
        <w:rPr>
          <w:sz w:val="22"/>
          <w:szCs w:val="22"/>
        </w:rPr>
        <w:t xml:space="preserve"> disciplining accounting professionals new to Canada is camouflaged in interactions through </w:t>
      </w:r>
      <w:r w:rsidR="0077445E">
        <w:rPr>
          <w:sz w:val="22"/>
          <w:szCs w:val="22"/>
        </w:rPr>
        <w:t xml:space="preserve">linguistic tropes such as </w:t>
      </w:r>
      <w:r w:rsidRPr="005165B4">
        <w:rPr>
          <w:sz w:val="22"/>
          <w:szCs w:val="22"/>
        </w:rPr>
        <w:t xml:space="preserve">metonymy; enabling the reproduction of a </w:t>
      </w:r>
      <w:proofErr w:type="spellStart"/>
      <w:r w:rsidRPr="005165B4">
        <w:rPr>
          <w:sz w:val="22"/>
          <w:szCs w:val="22"/>
        </w:rPr>
        <w:t>racialized</w:t>
      </w:r>
      <w:proofErr w:type="spellEnd"/>
      <w:r w:rsidRPr="005165B4">
        <w:rPr>
          <w:sz w:val="22"/>
          <w:szCs w:val="22"/>
        </w:rPr>
        <w:t xml:space="preserve"> profession despite the overt commitment to diversity on the part of all members of the field.</w:t>
      </w:r>
      <w:r>
        <w:rPr>
          <w:sz w:val="22"/>
          <w:szCs w:val="22"/>
        </w:rPr>
        <w:t xml:space="preserve">  Race and gender are very rarely mentioned explicitly; however, “Canadian experience”, accents, dress, “speaking up” and “client skills” are metonyms that rationalize and justify the proverbial “knocking back” or degradation that foreign accountants who do not embody the colonial prototype consistently experience.  </w:t>
      </w:r>
    </w:p>
    <w:p w:rsidR="00A028C6" w:rsidRDefault="00A028C6" w:rsidP="00BF406B">
      <w:pPr>
        <w:spacing w:line="360" w:lineRule="auto"/>
        <w:rPr>
          <w:sz w:val="22"/>
          <w:szCs w:val="22"/>
        </w:rPr>
      </w:pPr>
    </w:p>
    <w:p w:rsidR="00207360" w:rsidRPr="005165B4" w:rsidRDefault="0077445E" w:rsidP="00BF406B">
      <w:pPr>
        <w:spacing w:line="360" w:lineRule="auto"/>
        <w:rPr>
          <w:sz w:val="22"/>
          <w:szCs w:val="22"/>
        </w:rPr>
      </w:pPr>
      <w:r>
        <w:rPr>
          <w:sz w:val="22"/>
          <w:szCs w:val="22"/>
        </w:rPr>
        <w:t>Most</w:t>
      </w:r>
      <w:r w:rsidR="00A028C6">
        <w:rPr>
          <w:sz w:val="22"/>
          <w:szCs w:val="22"/>
        </w:rPr>
        <w:t xml:space="preserve"> actors are, we suggest, unaware of the colonial origins of these structures and are drawing on taken-for-granted, tacit understandings of professionalism that are deeply ingrained </w:t>
      </w:r>
      <w:r>
        <w:rPr>
          <w:sz w:val="22"/>
          <w:szCs w:val="22"/>
        </w:rPr>
        <w:t xml:space="preserve">in the formal and </w:t>
      </w:r>
      <w:r>
        <w:rPr>
          <w:sz w:val="22"/>
          <w:szCs w:val="22"/>
        </w:rPr>
        <w:lastRenderedPageBreak/>
        <w:t xml:space="preserve">informal structures of the professional field </w:t>
      </w:r>
      <w:r w:rsidR="00A028C6">
        <w:rPr>
          <w:sz w:val="22"/>
          <w:szCs w:val="22"/>
        </w:rPr>
        <w:t xml:space="preserve">and therefore, the reproduction of inequality is largely </w:t>
      </w:r>
      <w:r w:rsidR="00760EFD">
        <w:rPr>
          <w:sz w:val="22"/>
          <w:szCs w:val="22"/>
        </w:rPr>
        <w:t>pre-</w:t>
      </w:r>
      <w:r w:rsidR="00A028C6">
        <w:rPr>
          <w:sz w:val="22"/>
          <w:szCs w:val="22"/>
        </w:rPr>
        <w:t>reflexive and seen by many as a perplexing and in some cases, vexing paradox over which no actor seems to have control.</w:t>
      </w:r>
      <w:r w:rsidR="00D01C29" w:rsidRPr="005165B4">
        <w:rPr>
          <w:sz w:val="22"/>
          <w:szCs w:val="22"/>
        </w:rPr>
        <w:t xml:space="preserve">  </w:t>
      </w:r>
      <w:r w:rsidR="00207360" w:rsidRPr="005165B4">
        <w:rPr>
          <w:sz w:val="22"/>
          <w:szCs w:val="22"/>
        </w:rPr>
        <w:t xml:space="preserve">We note, however, that the extent to which professionals embody the implicit prototype of the Canadian professional, one permeated with </w:t>
      </w:r>
      <w:r w:rsidR="008F3646" w:rsidRPr="005165B4">
        <w:rPr>
          <w:sz w:val="22"/>
          <w:szCs w:val="22"/>
        </w:rPr>
        <w:t xml:space="preserve">colonial history, produces a </w:t>
      </w:r>
      <w:proofErr w:type="spellStart"/>
      <w:r w:rsidR="008F3646" w:rsidRPr="005165B4">
        <w:rPr>
          <w:sz w:val="22"/>
          <w:szCs w:val="22"/>
        </w:rPr>
        <w:t>racialized</w:t>
      </w:r>
      <w:proofErr w:type="spellEnd"/>
      <w:r w:rsidR="008F3646" w:rsidRPr="005165B4">
        <w:rPr>
          <w:sz w:val="22"/>
          <w:szCs w:val="22"/>
        </w:rPr>
        <w:t xml:space="preserve"> hierarchy of outcomes, whereby those professionals who more closely resemble the colonial ideal of white, British male experience very little pressure to adapt while those who differ from this ideal </w:t>
      </w:r>
      <w:r w:rsidR="001472EC">
        <w:rPr>
          <w:sz w:val="22"/>
          <w:szCs w:val="22"/>
        </w:rPr>
        <w:t xml:space="preserve">often </w:t>
      </w:r>
      <w:r w:rsidR="008F3646" w:rsidRPr="005165B4">
        <w:rPr>
          <w:sz w:val="22"/>
          <w:szCs w:val="22"/>
        </w:rPr>
        <w:t>find themselves either excluded from the profession completely, or in positions with less prestige and lower pay.</w:t>
      </w:r>
    </w:p>
    <w:p w:rsidR="00E01A06" w:rsidRPr="005165B4" w:rsidRDefault="00E01A06" w:rsidP="00212A04">
      <w:pPr>
        <w:rPr>
          <w:sz w:val="22"/>
          <w:szCs w:val="22"/>
        </w:rPr>
      </w:pPr>
    </w:p>
    <w:p w:rsidR="008F3646" w:rsidRPr="005165B4" w:rsidRDefault="008F3646" w:rsidP="008F3646">
      <w:pPr>
        <w:spacing w:line="360" w:lineRule="auto"/>
        <w:rPr>
          <w:b/>
          <w:sz w:val="22"/>
          <w:szCs w:val="22"/>
        </w:rPr>
      </w:pPr>
      <w:r w:rsidRPr="005165B4">
        <w:rPr>
          <w:b/>
          <w:sz w:val="22"/>
          <w:szCs w:val="22"/>
        </w:rPr>
        <w:t>Research Method</w:t>
      </w:r>
    </w:p>
    <w:p w:rsidR="008F3646" w:rsidRPr="005165B4" w:rsidRDefault="008F3646" w:rsidP="008F3646">
      <w:pPr>
        <w:spacing w:line="360" w:lineRule="auto"/>
        <w:rPr>
          <w:sz w:val="22"/>
          <w:szCs w:val="22"/>
        </w:rPr>
      </w:pPr>
      <w:r w:rsidRPr="005165B4">
        <w:rPr>
          <w:sz w:val="22"/>
          <w:szCs w:val="22"/>
        </w:rPr>
        <w:t>This study examine</w:t>
      </w:r>
      <w:r w:rsidR="001345A6">
        <w:rPr>
          <w:sz w:val="22"/>
          <w:szCs w:val="22"/>
        </w:rPr>
        <w:t>d</w:t>
      </w:r>
      <w:r w:rsidRPr="005165B4">
        <w:rPr>
          <w:sz w:val="22"/>
          <w:szCs w:val="22"/>
        </w:rPr>
        <w:t xml:space="preserve"> the experiences of accounting professionals migrating to Canada.  There are an abundance of studies documenting the challenges and failures of professionals to successfully re-enter their professions after immigrating to Canada (</w:t>
      </w:r>
      <w:proofErr w:type="spellStart"/>
      <w:r w:rsidRPr="005165B4">
        <w:rPr>
          <w:sz w:val="22"/>
          <w:szCs w:val="22"/>
        </w:rPr>
        <w:t>Alboim</w:t>
      </w:r>
      <w:proofErr w:type="spellEnd"/>
      <w:r w:rsidRPr="005165B4">
        <w:rPr>
          <w:sz w:val="22"/>
          <w:szCs w:val="22"/>
        </w:rPr>
        <w:t xml:space="preserve">, Finnie, </w:t>
      </w:r>
      <w:proofErr w:type="spellStart"/>
      <w:r w:rsidRPr="005165B4">
        <w:rPr>
          <w:sz w:val="22"/>
          <w:szCs w:val="22"/>
        </w:rPr>
        <w:t>Meng</w:t>
      </w:r>
      <w:proofErr w:type="spellEnd"/>
      <w:r w:rsidRPr="005165B4">
        <w:rPr>
          <w:sz w:val="22"/>
          <w:szCs w:val="22"/>
        </w:rPr>
        <w:t xml:space="preserve">, 2005).  While recognizing the value of these studies, we were also aware that some professionals had been successful in re-establishing themselves in professional positions in Canada.  In this study we explored how those professionals who had successfully transitioned into a professional position in Canada had done so.  We also interviewed ten relevant employers, strategically selecting those firms that had sought and gained recognition as ‘Top Employers for Newcomers to Canada’ and who </w:t>
      </w:r>
      <w:r w:rsidR="00B1204F" w:rsidRPr="005165B4">
        <w:rPr>
          <w:sz w:val="22"/>
          <w:szCs w:val="22"/>
        </w:rPr>
        <w:t xml:space="preserve">were </w:t>
      </w:r>
      <w:r w:rsidRPr="005165B4">
        <w:rPr>
          <w:sz w:val="22"/>
          <w:szCs w:val="22"/>
        </w:rPr>
        <w:t>also important employers of accounting professionals.  Interviews with employers focused on why and how they recruited accounting professionals new to Canada as well as the practices that they had adopted to facilitate these efforts. The resulting data set provides a rich account of the experiences of accounting professionals immigrating to Canada and the firms that hire them.</w:t>
      </w:r>
    </w:p>
    <w:p w:rsidR="008F3646" w:rsidRPr="005165B4" w:rsidRDefault="008F3646" w:rsidP="008F3646">
      <w:pPr>
        <w:spacing w:line="360" w:lineRule="auto"/>
        <w:rPr>
          <w:sz w:val="22"/>
          <w:szCs w:val="22"/>
        </w:rPr>
      </w:pPr>
    </w:p>
    <w:p w:rsidR="00BF406B" w:rsidRPr="005165B4" w:rsidRDefault="008F3646" w:rsidP="008F3646">
      <w:pPr>
        <w:spacing w:line="360" w:lineRule="auto"/>
        <w:rPr>
          <w:sz w:val="22"/>
          <w:szCs w:val="22"/>
        </w:rPr>
      </w:pPr>
      <w:r w:rsidRPr="005165B4">
        <w:rPr>
          <w:sz w:val="22"/>
          <w:szCs w:val="22"/>
        </w:rPr>
        <w:t xml:space="preserve"> We combine </w:t>
      </w:r>
      <w:r w:rsidR="001345A6">
        <w:rPr>
          <w:sz w:val="22"/>
          <w:szCs w:val="22"/>
        </w:rPr>
        <w:t xml:space="preserve">qualitative interviews with </w:t>
      </w:r>
      <w:r w:rsidRPr="005165B4">
        <w:rPr>
          <w:sz w:val="22"/>
          <w:szCs w:val="22"/>
        </w:rPr>
        <w:t>an analysis of the professional field assembled from public sources such as statistics published by the professional accounting institutes, the Office of the Fairness Commission</w:t>
      </w:r>
      <w:r w:rsidRPr="005165B4">
        <w:rPr>
          <w:rStyle w:val="FootnoteReference"/>
          <w:sz w:val="22"/>
          <w:szCs w:val="22"/>
        </w:rPr>
        <w:footnoteReference w:id="2"/>
      </w:r>
      <w:r w:rsidRPr="005165B4">
        <w:rPr>
          <w:sz w:val="22"/>
          <w:szCs w:val="22"/>
        </w:rPr>
        <w:t xml:space="preserve"> and migration researchers. We also collected and </w:t>
      </w:r>
      <w:proofErr w:type="spellStart"/>
      <w:r w:rsidRPr="005165B4">
        <w:rPr>
          <w:sz w:val="22"/>
          <w:szCs w:val="22"/>
        </w:rPr>
        <w:t>analysed</w:t>
      </w:r>
      <w:proofErr w:type="spellEnd"/>
      <w:r w:rsidRPr="005165B4">
        <w:rPr>
          <w:sz w:val="22"/>
          <w:szCs w:val="22"/>
        </w:rPr>
        <w:t xml:space="preserve"> articles drawn from professional sources (e.g. journals published by professional institutes) and the mainstream media.  We used criterion sampling to identify professionals trained outside of Canada who had been successful in finding employment using their professional accounting skills in Canada.  In total we interviewed sixteen </w:t>
      </w:r>
      <w:r w:rsidRPr="005165B4">
        <w:rPr>
          <w:sz w:val="22"/>
          <w:szCs w:val="22"/>
        </w:rPr>
        <w:lastRenderedPageBreak/>
        <w:t xml:space="preserve">accountants from a diverse array of backgrounds who immigrated to Canada and human resource professionals in the firms who hire accounting professionals.  </w:t>
      </w:r>
    </w:p>
    <w:p w:rsidR="00BF406B" w:rsidRPr="005165B4" w:rsidRDefault="00BF406B" w:rsidP="008F3646">
      <w:pPr>
        <w:spacing w:line="360" w:lineRule="auto"/>
        <w:rPr>
          <w:sz w:val="22"/>
          <w:szCs w:val="22"/>
        </w:rPr>
      </w:pPr>
    </w:p>
    <w:p w:rsidR="008F3646" w:rsidRPr="005165B4" w:rsidRDefault="008F3646" w:rsidP="008F3646">
      <w:pPr>
        <w:spacing w:line="360" w:lineRule="auto"/>
        <w:rPr>
          <w:i/>
          <w:sz w:val="22"/>
          <w:szCs w:val="22"/>
        </w:rPr>
      </w:pPr>
      <w:r w:rsidRPr="005165B4">
        <w:rPr>
          <w:i/>
          <w:sz w:val="22"/>
          <w:szCs w:val="22"/>
        </w:rPr>
        <w:t>Data Analysis</w:t>
      </w:r>
    </w:p>
    <w:p w:rsidR="004E491B" w:rsidRDefault="008F3646" w:rsidP="008F3646">
      <w:pPr>
        <w:spacing w:line="360" w:lineRule="auto"/>
        <w:rPr>
          <w:sz w:val="22"/>
          <w:szCs w:val="22"/>
        </w:rPr>
      </w:pPr>
      <w:r w:rsidRPr="005165B4">
        <w:rPr>
          <w:sz w:val="22"/>
          <w:szCs w:val="22"/>
        </w:rPr>
        <w:t>Our analysis explores the narratives of accounting professionals migrating to Canada</w:t>
      </w:r>
      <w:r w:rsidR="002073BE" w:rsidRPr="005165B4">
        <w:rPr>
          <w:sz w:val="22"/>
          <w:szCs w:val="22"/>
        </w:rPr>
        <w:t xml:space="preserve"> </w:t>
      </w:r>
      <w:r w:rsidR="00B83BE1">
        <w:rPr>
          <w:sz w:val="22"/>
          <w:szCs w:val="22"/>
        </w:rPr>
        <w:t>and how they described their transition into the profession in Canada.  The process of analysis proceeded in three main steps.  As we did the interviews it became apparent that some professionals were able to gain recognition and transition into a professional role comparable to the position they held in their country of origin quite readily</w:t>
      </w:r>
      <w:r w:rsidR="00B1204F">
        <w:rPr>
          <w:sz w:val="22"/>
          <w:szCs w:val="22"/>
        </w:rPr>
        <w:t>,</w:t>
      </w:r>
      <w:r w:rsidR="00B83BE1">
        <w:rPr>
          <w:sz w:val="22"/>
          <w:szCs w:val="22"/>
        </w:rPr>
        <w:t xml:space="preserve"> while others experienced </w:t>
      </w:r>
      <w:r w:rsidR="004E491B">
        <w:rPr>
          <w:sz w:val="22"/>
          <w:szCs w:val="22"/>
        </w:rPr>
        <w:t>substantial difficulty.  Our first step in the analytic process was to examine the transcripts to identify those who gained ready acceptance and those who experienced challenges.  This first stage of analysis suggested a pattern of stratification by country of origin, i.e. those professionals from a country of origin seen as colonial superiors or equals by Canadians</w:t>
      </w:r>
      <w:r w:rsidR="004E491B">
        <w:rPr>
          <w:rStyle w:val="FootnoteReference"/>
          <w:sz w:val="22"/>
          <w:szCs w:val="22"/>
        </w:rPr>
        <w:footnoteReference w:id="3"/>
      </w:r>
      <w:r w:rsidR="004E491B">
        <w:rPr>
          <w:sz w:val="22"/>
          <w:szCs w:val="22"/>
        </w:rPr>
        <w:t xml:space="preserve"> reported far less pressure to modify their skills or professional comportment while those from countries regarded as colonial inferiors</w:t>
      </w:r>
      <w:r w:rsidR="003A3A20">
        <w:rPr>
          <w:sz w:val="22"/>
          <w:szCs w:val="22"/>
        </w:rPr>
        <w:t xml:space="preserve"> or from countries of origin without any links to the British Empire (e.g. Communist countries</w:t>
      </w:r>
      <w:r w:rsidR="00F9016A">
        <w:rPr>
          <w:sz w:val="22"/>
          <w:szCs w:val="22"/>
        </w:rPr>
        <w:t xml:space="preserve"> such as China</w:t>
      </w:r>
      <w:r w:rsidR="003A3A20">
        <w:rPr>
          <w:sz w:val="22"/>
          <w:szCs w:val="22"/>
        </w:rPr>
        <w:t>)</w:t>
      </w:r>
      <w:r w:rsidR="004E491B">
        <w:rPr>
          <w:sz w:val="22"/>
          <w:szCs w:val="22"/>
        </w:rPr>
        <w:t xml:space="preserve"> experienced significant pressure to transform themselves</w:t>
      </w:r>
      <w:r w:rsidR="002073BE" w:rsidRPr="005165B4">
        <w:rPr>
          <w:sz w:val="22"/>
          <w:szCs w:val="22"/>
        </w:rPr>
        <w:t xml:space="preserve">, i.e. to mimic in order to </w:t>
      </w:r>
      <w:r w:rsidR="004E491B">
        <w:rPr>
          <w:sz w:val="22"/>
          <w:szCs w:val="22"/>
        </w:rPr>
        <w:t xml:space="preserve">fit into the Canadian context. </w:t>
      </w:r>
    </w:p>
    <w:p w:rsidR="00E431E0" w:rsidRDefault="00E431E0" w:rsidP="008F3646">
      <w:pPr>
        <w:spacing w:line="360" w:lineRule="auto"/>
        <w:rPr>
          <w:sz w:val="22"/>
          <w:szCs w:val="22"/>
        </w:rPr>
      </w:pPr>
    </w:p>
    <w:p w:rsidR="002073BE" w:rsidRPr="005165B4" w:rsidRDefault="00E431E0" w:rsidP="008F3646">
      <w:pPr>
        <w:spacing w:line="360" w:lineRule="auto"/>
        <w:rPr>
          <w:sz w:val="22"/>
          <w:szCs w:val="22"/>
        </w:rPr>
      </w:pPr>
      <w:r>
        <w:rPr>
          <w:sz w:val="22"/>
          <w:szCs w:val="22"/>
        </w:rPr>
        <w:t>The second step in our analysis therefore, focused on the</w:t>
      </w:r>
      <w:r w:rsidR="002073BE" w:rsidRPr="005165B4">
        <w:rPr>
          <w:sz w:val="22"/>
          <w:szCs w:val="22"/>
        </w:rPr>
        <w:t xml:space="preserve"> accounts </w:t>
      </w:r>
      <w:r>
        <w:rPr>
          <w:sz w:val="22"/>
          <w:szCs w:val="22"/>
        </w:rPr>
        <w:t xml:space="preserve">of employers and of “foreign” accountants to </w:t>
      </w:r>
      <w:r w:rsidR="000D59D3">
        <w:rPr>
          <w:sz w:val="22"/>
          <w:szCs w:val="22"/>
        </w:rPr>
        <w:t>appreciate</w:t>
      </w:r>
      <w:r>
        <w:rPr>
          <w:sz w:val="22"/>
          <w:szCs w:val="22"/>
        </w:rPr>
        <w:t xml:space="preserve"> what constituted an acceptable “foreign” accounting profession and which aspects of </w:t>
      </w:r>
      <w:r w:rsidR="00B83BE1">
        <w:rPr>
          <w:sz w:val="22"/>
          <w:szCs w:val="22"/>
        </w:rPr>
        <w:t>professional identities were targeted by gatekeepers as requiring “change” in order to gain recognition in Canada.</w:t>
      </w:r>
      <w:r w:rsidR="002073BE" w:rsidRPr="005165B4">
        <w:rPr>
          <w:sz w:val="22"/>
          <w:szCs w:val="22"/>
        </w:rPr>
        <w:t xml:space="preserve"> </w:t>
      </w:r>
      <w:r w:rsidR="00B83BE1">
        <w:rPr>
          <w:sz w:val="22"/>
          <w:szCs w:val="22"/>
        </w:rPr>
        <w:t xml:space="preserve"> </w:t>
      </w:r>
      <w:r>
        <w:rPr>
          <w:sz w:val="22"/>
          <w:szCs w:val="22"/>
        </w:rPr>
        <w:t xml:space="preserve">This analysis revealed </w:t>
      </w:r>
      <w:r w:rsidR="002073BE" w:rsidRPr="005165B4">
        <w:rPr>
          <w:sz w:val="22"/>
          <w:szCs w:val="22"/>
        </w:rPr>
        <w:t>how those whose bodies differ from the prototype, i.e. racially</w:t>
      </w:r>
      <w:r>
        <w:rPr>
          <w:sz w:val="22"/>
          <w:szCs w:val="22"/>
        </w:rPr>
        <w:t xml:space="preserve"> in particular</w:t>
      </w:r>
      <w:r w:rsidR="002073BE" w:rsidRPr="005165B4">
        <w:rPr>
          <w:sz w:val="22"/>
          <w:szCs w:val="22"/>
        </w:rPr>
        <w:t>, experience</w:t>
      </w:r>
      <w:r w:rsidR="00BF406B" w:rsidRPr="005165B4">
        <w:rPr>
          <w:sz w:val="22"/>
          <w:szCs w:val="22"/>
        </w:rPr>
        <w:t>d</w:t>
      </w:r>
      <w:r w:rsidR="002073BE" w:rsidRPr="005165B4">
        <w:rPr>
          <w:sz w:val="22"/>
          <w:szCs w:val="22"/>
        </w:rPr>
        <w:t xml:space="preserve"> more pressure to perform their professional role differently, i.e. </w:t>
      </w:r>
      <w:r w:rsidR="00BF406B" w:rsidRPr="005165B4">
        <w:rPr>
          <w:sz w:val="22"/>
          <w:szCs w:val="22"/>
        </w:rPr>
        <w:t xml:space="preserve">to </w:t>
      </w:r>
      <w:r w:rsidR="002073BE" w:rsidRPr="005165B4">
        <w:rPr>
          <w:sz w:val="22"/>
          <w:szCs w:val="22"/>
        </w:rPr>
        <w:t xml:space="preserve">“improve” their language skills, </w:t>
      </w:r>
      <w:r>
        <w:rPr>
          <w:sz w:val="22"/>
          <w:szCs w:val="22"/>
        </w:rPr>
        <w:t xml:space="preserve">dress, </w:t>
      </w:r>
      <w:r w:rsidR="002073BE" w:rsidRPr="005165B4">
        <w:rPr>
          <w:sz w:val="22"/>
          <w:szCs w:val="22"/>
        </w:rPr>
        <w:t xml:space="preserve">ways of interacting with clients and colleagues while </w:t>
      </w:r>
      <w:r w:rsidR="00BF406B" w:rsidRPr="005165B4">
        <w:rPr>
          <w:sz w:val="22"/>
          <w:szCs w:val="22"/>
        </w:rPr>
        <w:t xml:space="preserve">white </w:t>
      </w:r>
      <w:r w:rsidR="002073BE" w:rsidRPr="005165B4">
        <w:rPr>
          <w:sz w:val="22"/>
          <w:szCs w:val="22"/>
        </w:rPr>
        <w:t xml:space="preserve">accountants with similar training and experience </w:t>
      </w:r>
      <w:r w:rsidR="00BF406B" w:rsidRPr="005165B4">
        <w:rPr>
          <w:sz w:val="22"/>
          <w:szCs w:val="22"/>
        </w:rPr>
        <w:t>but from countries of origin higher in the</w:t>
      </w:r>
      <w:r>
        <w:rPr>
          <w:sz w:val="22"/>
          <w:szCs w:val="22"/>
        </w:rPr>
        <w:t xml:space="preserve"> colonial “pecking order” </w:t>
      </w:r>
      <w:r w:rsidR="002073BE" w:rsidRPr="005165B4">
        <w:rPr>
          <w:sz w:val="22"/>
          <w:szCs w:val="22"/>
        </w:rPr>
        <w:t xml:space="preserve">report virtually no pressure to change.  </w:t>
      </w:r>
      <w:r>
        <w:rPr>
          <w:sz w:val="22"/>
          <w:szCs w:val="22"/>
        </w:rPr>
        <w:t>W</w:t>
      </w:r>
      <w:r w:rsidR="002073BE" w:rsidRPr="005165B4">
        <w:rPr>
          <w:sz w:val="22"/>
          <w:szCs w:val="22"/>
        </w:rPr>
        <w:t xml:space="preserve">e conducted close analyses of the narratives to explore the use of metonymy in the ways in which these pressures were articulated, i.e. to remain </w:t>
      </w:r>
      <w:r w:rsidR="002073BE" w:rsidRPr="005165B4">
        <w:rPr>
          <w:sz w:val="22"/>
          <w:szCs w:val="22"/>
        </w:rPr>
        <w:lastRenderedPageBreak/>
        <w:t xml:space="preserve">within the bounds of a diversity discourse, yet, to discriminate among “foreign” professionals who were different from the implicit prototypical Canadian professional.  Finally, we </w:t>
      </w:r>
      <w:proofErr w:type="spellStart"/>
      <w:r w:rsidR="002073BE" w:rsidRPr="005165B4">
        <w:rPr>
          <w:sz w:val="22"/>
          <w:szCs w:val="22"/>
        </w:rPr>
        <w:t>analysed</w:t>
      </w:r>
      <w:proofErr w:type="spellEnd"/>
      <w:r w:rsidR="002073BE" w:rsidRPr="005165B4">
        <w:rPr>
          <w:sz w:val="22"/>
          <w:szCs w:val="22"/>
        </w:rPr>
        <w:t xml:space="preserve"> how </w:t>
      </w:r>
      <w:r w:rsidR="00BF406B" w:rsidRPr="005165B4">
        <w:rPr>
          <w:sz w:val="22"/>
          <w:szCs w:val="22"/>
        </w:rPr>
        <w:t>these everyday interactions and other organizational practices such as evaluating the curriculum vitae of applicants reproduce inequality of access and status in the field and the toll these experiences take on individual accountants.</w:t>
      </w:r>
    </w:p>
    <w:p w:rsidR="00E431E0" w:rsidRDefault="00E431E0">
      <w:pPr>
        <w:spacing w:after="200" w:line="276" w:lineRule="auto"/>
        <w:rPr>
          <w:sz w:val="22"/>
          <w:szCs w:val="22"/>
        </w:rPr>
      </w:pPr>
    </w:p>
    <w:p w:rsidR="00E431E0" w:rsidRDefault="00E431E0">
      <w:pPr>
        <w:spacing w:after="200" w:line="276" w:lineRule="auto"/>
        <w:rPr>
          <w:sz w:val="22"/>
          <w:szCs w:val="22"/>
        </w:rPr>
      </w:pPr>
      <w:r>
        <w:rPr>
          <w:sz w:val="22"/>
          <w:szCs w:val="22"/>
        </w:rPr>
        <w:t>Results</w:t>
      </w:r>
    </w:p>
    <w:p w:rsidR="00E431E0" w:rsidRDefault="00E431E0">
      <w:pPr>
        <w:spacing w:after="200" w:line="276" w:lineRule="auto"/>
        <w:rPr>
          <w:sz w:val="22"/>
          <w:szCs w:val="22"/>
        </w:rPr>
      </w:pPr>
      <w:r>
        <w:rPr>
          <w:sz w:val="22"/>
          <w:szCs w:val="22"/>
        </w:rPr>
        <w:t xml:space="preserve">In this section we present our findings under </w:t>
      </w:r>
      <w:r w:rsidR="00501DE2">
        <w:rPr>
          <w:sz w:val="22"/>
          <w:szCs w:val="22"/>
        </w:rPr>
        <w:t>four</w:t>
      </w:r>
      <w:r>
        <w:rPr>
          <w:sz w:val="22"/>
          <w:szCs w:val="22"/>
        </w:rPr>
        <w:t xml:space="preserve"> main headings:</w:t>
      </w:r>
    </w:p>
    <w:p w:rsidR="00021189" w:rsidRDefault="00021189">
      <w:pPr>
        <w:spacing w:after="200" w:line="276" w:lineRule="auto"/>
        <w:rPr>
          <w:sz w:val="22"/>
          <w:szCs w:val="22"/>
        </w:rPr>
      </w:pPr>
    </w:p>
    <w:p w:rsidR="0061284A" w:rsidRDefault="0061284A">
      <w:pPr>
        <w:spacing w:after="200" w:line="276" w:lineRule="auto"/>
        <w:rPr>
          <w:sz w:val="22"/>
          <w:szCs w:val="22"/>
        </w:rPr>
      </w:pPr>
      <w:r>
        <w:rPr>
          <w:sz w:val="22"/>
          <w:szCs w:val="22"/>
        </w:rPr>
        <w:t>Colonial-Canadian Hybrid</w:t>
      </w:r>
    </w:p>
    <w:p w:rsidR="0061284A" w:rsidRDefault="0061284A" w:rsidP="00377D94">
      <w:pPr>
        <w:spacing w:after="200" w:line="360" w:lineRule="auto"/>
        <w:rPr>
          <w:sz w:val="22"/>
          <w:szCs w:val="22"/>
        </w:rPr>
      </w:pPr>
      <w:r>
        <w:rPr>
          <w:sz w:val="22"/>
          <w:szCs w:val="22"/>
        </w:rPr>
        <w:t>In this section</w:t>
      </w:r>
      <w:r w:rsidR="00D4703F">
        <w:rPr>
          <w:sz w:val="22"/>
          <w:szCs w:val="22"/>
        </w:rPr>
        <w:t>, we</w:t>
      </w:r>
      <w:r>
        <w:rPr>
          <w:sz w:val="22"/>
          <w:szCs w:val="22"/>
        </w:rPr>
        <w:t xml:space="preserve"> will illustrate how the Canadian professional accountant was constructed in interactions between migrant accountants transitioning into Canadian professional positions.  Drawing on the narratives of accountants and interviews with Human Resource professionals in firms that hire “foreign” professionals we present the Canadian accountant.  We find that the </w:t>
      </w:r>
      <w:r w:rsidR="00021189">
        <w:rPr>
          <w:sz w:val="22"/>
          <w:szCs w:val="22"/>
        </w:rPr>
        <w:t xml:space="preserve">identifiers used to discriminate among professionals are </w:t>
      </w:r>
      <w:r>
        <w:rPr>
          <w:sz w:val="22"/>
          <w:szCs w:val="22"/>
        </w:rPr>
        <w:t xml:space="preserve">similar </w:t>
      </w:r>
      <w:r w:rsidR="00021189">
        <w:rPr>
          <w:sz w:val="22"/>
          <w:szCs w:val="22"/>
        </w:rPr>
        <w:t>t</w:t>
      </w:r>
      <w:r>
        <w:rPr>
          <w:sz w:val="22"/>
          <w:szCs w:val="22"/>
        </w:rPr>
        <w:t>o</w:t>
      </w:r>
      <w:r w:rsidR="00B1204F">
        <w:rPr>
          <w:sz w:val="22"/>
          <w:szCs w:val="22"/>
        </w:rPr>
        <w:t xml:space="preserve"> those</w:t>
      </w:r>
      <w:r>
        <w:rPr>
          <w:sz w:val="22"/>
          <w:szCs w:val="22"/>
        </w:rPr>
        <w:t xml:space="preserve"> outlined by </w:t>
      </w:r>
      <w:proofErr w:type="spellStart"/>
      <w:r>
        <w:rPr>
          <w:sz w:val="22"/>
          <w:szCs w:val="22"/>
        </w:rPr>
        <w:t>Poulaous</w:t>
      </w:r>
      <w:proofErr w:type="spellEnd"/>
      <w:r>
        <w:rPr>
          <w:sz w:val="22"/>
          <w:szCs w:val="22"/>
        </w:rPr>
        <w:t xml:space="preserve"> (200</w:t>
      </w:r>
      <w:r w:rsidR="00D4703F">
        <w:rPr>
          <w:sz w:val="22"/>
          <w:szCs w:val="22"/>
        </w:rPr>
        <w:t>9</w:t>
      </w:r>
      <w:r>
        <w:rPr>
          <w:sz w:val="22"/>
          <w:szCs w:val="22"/>
        </w:rPr>
        <w:t xml:space="preserve">): competence, mode of employment, social class, </w:t>
      </w:r>
      <w:proofErr w:type="gramStart"/>
      <w:r>
        <w:rPr>
          <w:sz w:val="22"/>
          <w:szCs w:val="22"/>
        </w:rPr>
        <w:t>place</w:t>
      </w:r>
      <w:proofErr w:type="gramEnd"/>
      <w:r>
        <w:rPr>
          <w:sz w:val="22"/>
          <w:szCs w:val="22"/>
        </w:rPr>
        <w:t xml:space="preserve"> of birth/training, place of residence, gender and race.</w:t>
      </w:r>
    </w:p>
    <w:p w:rsidR="00501DE2" w:rsidRDefault="00501DE2">
      <w:pPr>
        <w:spacing w:after="200" w:line="276" w:lineRule="auto"/>
        <w:rPr>
          <w:sz w:val="22"/>
          <w:szCs w:val="22"/>
        </w:rPr>
      </w:pPr>
    </w:p>
    <w:p w:rsidR="00501DE2" w:rsidRDefault="00501DE2">
      <w:pPr>
        <w:spacing w:after="200" w:line="276" w:lineRule="auto"/>
        <w:rPr>
          <w:sz w:val="22"/>
          <w:szCs w:val="22"/>
        </w:rPr>
      </w:pPr>
      <w:proofErr w:type="spellStart"/>
      <w:r>
        <w:rPr>
          <w:sz w:val="22"/>
          <w:szCs w:val="22"/>
        </w:rPr>
        <w:t>Camoflaging</w:t>
      </w:r>
      <w:proofErr w:type="spellEnd"/>
      <w:r>
        <w:rPr>
          <w:sz w:val="22"/>
          <w:szCs w:val="22"/>
        </w:rPr>
        <w:t xml:space="preserve"> Colonialism as Diversity</w:t>
      </w:r>
    </w:p>
    <w:p w:rsidR="00501DE2" w:rsidRDefault="00501DE2" w:rsidP="00377D94">
      <w:pPr>
        <w:spacing w:after="200" w:line="360" w:lineRule="auto"/>
        <w:rPr>
          <w:sz w:val="22"/>
          <w:szCs w:val="22"/>
        </w:rPr>
      </w:pPr>
      <w:r>
        <w:rPr>
          <w:sz w:val="22"/>
          <w:szCs w:val="22"/>
        </w:rPr>
        <w:t xml:space="preserve">In this section we unpack the descriptions of the Canadian professional noting that despite the fact that </w:t>
      </w:r>
      <w:r w:rsidR="00B1204F">
        <w:rPr>
          <w:sz w:val="22"/>
          <w:szCs w:val="22"/>
        </w:rPr>
        <w:t xml:space="preserve">neither </w:t>
      </w:r>
      <w:r>
        <w:rPr>
          <w:sz w:val="22"/>
          <w:szCs w:val="22"/>
        </w:rPr>
        <w:t xml:space="preserve">the new accountants </w:t>
      </w:r>
      <w:r w:rsidR="00B1204F">
        <w:rPr>
          <w:sz w:val="22"/>
          <w:szCs w:val="22"/>
        </w:rPr>
        <w:t>nor others in the field refer to race or</w:t>
      </w:r>
      <w:r>
        <w:rPr>
          <w:sz w:val="22"/>
          <w:szCs w:val="22"/>
        </w:rPr>
        <w:t xml:space="preserve"> the colonial prototype directly, their accounts reproduce the colonial prototype through metonymic references.  For example, while race is not mentioned, language and accent are subtle ways in which those of inferior colonial origins are separated for improvement from others who speak “proper” English</w:t>
      </w:r>
      <w:r w:rsidR="00B1204F">
        <w:rPr>
          <w:sz w:val="22"/>
          <w:szCs w:val="22"/>
        </w:rPr>
        <w:t xml:space="preserve"> and also happen to be racially more similar to the prototype</w:t>
      </w:r>
      <w:r>
        <w:rPr>
          <w:sz w:val="22"/>
          <w:szCs w:val="22"/>
        </w:rPr>
        <w:t xml:space="preserve">.  Similarly, while gender is not referenced, men from countries </w:t>
      </w:r>
      <w:r w:rsidR="00B1204F">
        <w:rPr>
          <w:sz w:val="22"/>
          <w:szCs w:val="22"/>
        </w:rPr>
        <w:t>with</w:t>
      </w:r>
      <w:r>
        <w:rPr>
          <w:sz w:val="22"/>
          <w:szCs w:val="22"/>
        </w:rPr>
        <w:t xml:space="preserve"> predominantly Muslim </w:t>
      </w:r>
      <w:r w:rsidR="00B1204F">
        <w:rPr>
          <w:sz w:val="22"/>
          <w:szCs w:val="22"/>
        </w:rPr>
        <w:t xml:space="preserve">populations </w:t>
      </w:r>
      <w:r>
        <w:rPr>
          <w:sz w:val="22"/>
          <w:szCs w:val="22"/>
        </w:rPr>
        <w:t xml:space="preserve">noted that they encountered questions about their ability to work with women in the workplace or as superiors. </w:t>
      </w:r>
      <w:bookmarkStart w:id="1" w:name="_GoBack"/>
      <w:bookmarkEnd w:id="1"/>
      <w:r>
        <w:rPr>
          <w:sz w:val="22"/>
          <w:szCs w:val="22"/>
        </w:rPr>
        <w:t xml:space="preserve"> </w:t>
      </w:r>
    </w:p>
    <w:p w:rsidR="00021189" w:rsidRDefault="00021189" w:rsidP="00377D94">
      <w:pPr>
        <w:spacing w:after="200" w:line="360" w:lineRule="auto"/>
        <w:rPr>
          <w:sz w:val="22"/>
          <w:szCs w:val="22"/>
        </w:rPr>
      </w:pPr>
    </w:p>
    <w:p w:rsidR="00021189" w:rsidRDefault="00021189" w:rsidP="00377D94">
      <w:pPr>
        <w:spacing w:after="200" w:line="360" w:lineRule="auto"/>
        <w:rPr>
          <w:sz w:val="22"/>
          <w:szCs w:val="22"/>
        </w:rPr>
      </w:pPr>
    </w:p>
    <w:p w:rsidR="00501DE2" w:rsidRDefault="00501DE2">
      <w:pPr>
        <w:spacing w:after="200" w:line="276" w:lineRule="auto"/>
        <w:rPr>
          <w:sz w:val="22"/>
          <w:szCs w:val="22"/>
        </w:rPr>
      </w:pPr>
      <w:r>
        <w:rPr>
          <w:sz w:val="22"/>
          <w:szCs w:val="22"/>
        </w:rPr>
        <w:lastRenderedPageBreak/>
        <w:t>Becoming a Canadian</w:t>
      </w:r>
    </w:p>
    <w:p w:rsidR="00501DE2" w:rsidRDefault="00501DE2" w:rsidP="00377D94">
      <w:pPr>
        <w:spacing w:after="200" w:line="360" w:lineRule="auto"/>
        <w:rPr>
          <w:sz w:val="22"/>
          <w:szCs w:val="22"/>
        </w:rPr>
      </w:pPr>
      <w:r>
        <w:rPr>
          <w:sz w:val="22"/>
          <w:szCs w:val="22"/>
        </w:rPr>
        <w:t>In this section we illustrate how the accounting professionals described changing their professional performances to more closely conform to Canadian expectations</w:t>
      </w:r>
      <w:r w:rsidR="002E7BC2">
        <w:rPr>
          <w:sz w:val="22"/>
          <w:szCs w:val="22"/>
        </w:rPr>
        <w:t xml:space="preserve"> and the process through which they gradually gained recognition as professionals</w:t>
      </w:r>
      <w:r>
        <w:rPr>
          <w:sz w:val="22"/>
          <w:szCs w:val="22"/>
        </w:rPr>
        <w:t>.  We found that mimicry took several forms with some professionals becoming “consummate mimics” who come to see themselves as Canadians in a global context, accepting and rationalizing the superiority of the Canadian way.  Others are more resistant; however, in order to gain recognition in the Canadian professional field, they report complying with some demands while r</w:t>
      </w:r>
      <w:r w:rsidR="0079304B">
        <w:rPr>
          <w:sz w:val="22"/>
          <w:szCs w:val="22"/>
        </w:rPr>
        <w:t>esisting and questioning others, often through use of irony and reference to the diversity discourse.  Finally, a segment of our participants we describe as “frustrated” mimics accept the Canadian professional expectations but note the extent to which these seem not to be “fairly”</w:t>
      </w:r>
      <w:r w:rsidR="002E7BC2">
        <w:rPr>
          <w:sz w:val="22"/>
          <w:szCs w:val="22"/>
        </w:rPr>
        <w:t xml:space="preserve"> applied in the field and hinder their progression.  </w:t>
      </w:r>
    </w:p>
    <w:p w:rsidR="00021189" w:rsidRDefault="00021189" w:rsidP="00377D94">
      <w:pPr>
        <w:spacing w:after="200" w:line="360" w:lineRule="auto"/>
        <w:rPr>
          <w:sz w:val="22"/>
          <w:szCs w:val="22"/>
        </w:rPr>
      </w:pPr>
    </w:p>
    <w:p w:rsidR="00021189" w:rsidRDefault="00021189" w:rsidP="00377D94">
      <w:pPr>
        <w:spacing w:after="200" w:line="360" w:lineRule="auto"/>
        <w:rPr>
          <w:sz w:val="22"/>
          <w:szCs w:val="22"/>
        </w:rPr>
      </w:pPr>
      <w:r>
        <w:rPr>
          <w:sz w:val="22"/>
          <w:szCs w:val="22"/>
        </w:rPr>
        <w:t>Reproducing the Colonial Order</w:t>
      </w:r>
    </w:p>
    <w:p w:rsidR="00021189" w:rsidRDefault="00021189" w:rsidP="00377D94">
      <w:pPr>
        <w:spacing w:after="200" w:line="360" w:lineRule="auto"/>
        <w:rPr>
          <w:sz w:val="22"/>
          <w:szCs w:val="22"/>
        </w:rPr>
      </w:pPr>
      <w:r>
        <w:rPr>
          <w:sz w:val="22"/>
          <w:szCs w:val="22"/>
        </w:rPr>
        <w:t>We briefly summarize the career implications of this process for accounting professionals coming to Canada.  We describe the artifacts that emerge from their narratives, i.e. organizational titles, professional designations, salaries as well as their own accounts of the toll the experience took on them emotionally and in terms of their satisfaction as professionals in Canada.</w:t>
      </w:r>
    </w:p>
    <w:p w:rsidR="00021189" w:rsidRDefault="00021189" w:rsidP="00377D94">
      <w:pPr>
        <w:spacing w:after="200" w:line="360" w:lineRule="auto"/>
        <w:rPr>
          <w:sz w:val="22"/>
          <w:szCs w:val="22"/>
        </w:rPr>
      </w:pPr>
    </w:p>
    <w:p w:rsidR="0079304B" w:rsidRDefault="0079304B" w:rsidP="00377D94">
      <w:pPr>
        <w:spacing w:after="200" w:line="360" w:lineRule="auto"/>
        <w:rPr>
          <w:sz w:val="22"/>
          <w:szCs w:val="22"/>
        </w:rPr>
      </w:pPr>
      <w:r>
        <w:rPr>
          <w:sz w:val="22"/>
          <w:szCs w:val="22"/>
        </w:rPr>
        <w:t>Discussion</w:t>
      </w:r>
    </w:p>
    <w:p w:rsidR="0079304B" w:rsidRDefault="0079304B" w:rsidP="00377D94">
      <w:pPr>
        <w:spacing w:after="200" w:line="360" w:lineRule="auto"/>
        <w:rPr>
          <w:sz w:val="22"/>
          <w:szCs w:val="22"/>
        </w:rPr>
      </w:pPr>
      <w:r>
        <w:rPr>
          <w:sz w:val="22"/>
          <w:szCs w:val="22"/>
        </w:rPr>
        <w:t xml:space="preserve">We discuss our findings and </w:t>
      </w:r>
      <w:r w:rsidR="000359DF">
        <w:rPr>
          <w:sz w:val="22"/>
          <w:szCs w:val="22"/>
        </w:rPr>
        <w:t>situate the contribution to the critical literature in accounting</w:t>
      </w:r>
      <w:r w:rsidR="00634519">
        <w:rPr>
          <w:sz w:val="22"/>
          <w:szCs w:val="22"/>
        </w:rPr>
        <w:t xml:space="preserve"> (Johnston and </w:t>
      </w:r>
      <w:proofErr w:type="spellStart"/>
      <w:r w:rsidR="00634519">
        <w:rPr>
          <w:sz w:val="22"/>
          <w:szCs w:val="22"/>
        </w:rPr>
        <w:t>Kyriacou</w:t>
      </w:r>
      <w:proofErr w:type="spellEnd"/>
      <w:r w:rsidR="00634519">
        <w:rPr>
          <w:sz w:val="22"/>
          <w:szCs w:val="22"/>
        </w:rPr>
        <w:t>, 2011, Haynes, 2007</w:t>
      </w:r>
      <w:r w:rsidR="005F7505">
        <w:rPr>
          <w:sz w:val="22"/>
          <w:szCs w:val="22"/>
        </w:rPr>
        <w:t xml:space="preserve">; </w:t>
      </w:r>
      <w:proofErr w:type="spellStart"/>
      <w:r w:rsidR="005F7505">
        <w:rPr>
          <w:sz w:val="22"/>
          <w:szCs w:val="22"/>
        </w:rPr>
        <w:t>Galhofer</w:t>
      </w:r>
      <w:proofErr w:type="spellEnd"/>
      <w:r w:rsidR="005F7505">
        <w:rPr>
          <w:sz w:val="22"/>
          <w:szCs w:val="22"/>
        </w:rPr>
        <w:t xml:space="preserve"> and </w:t>
      </w:r>
      <w:proofErr w:type="spellStart"/>
      <w:r w:rsidR="005F7505">
        <w:rPr>
          <w:sz w:val="22"/>
          <w:szCs w:val="22"/>
        </w:rPr>
        <w:t>Haslam</w:t>
      </w:r>
      <w:proofErr w:type="spellEnd"/>
      <w:r w:rsidR="005F7505">
        <w:rPr>
          <w:sz w:val="22"/>
          <w:szCs w:val="22"/>
        </w:rPr>
        <w:t>, 2006</w:t>
      </w:r>
      <w:r w:rsidR="00634519">
        <w:rPr>
          <w:sz w:val="22"/>
          <w:szCs w:val="22"/>
        </w:rPr>
        <w:t>)</w:t>
      </w:r>
      <w:r w:rsidR="000359DF">
        <w:rPr>
          <w:sz w:val="22"/>
          <w:szCs w:val="22"/>
        </w:rPr>
        <w:t xml:space="preserve">, the diversity literature </w:t>
      </w:r>
      <w:r w:rsidR="005F7505">
        <w:rPr>
          <w:sz w:val="22"/>
          <w:szCs w:val="22"/>
        </w:rPr>
        <w:t xml:space="preserve">(Van </w:t>
      </w:r>
      <w:proofErr w:type="spellStart"/>
      <w:r w:rsidR="005F7505">
        <w:rPr>
          <w:sz w:val="22"/>
          <w:szCs w:val="22"/>
        </w:rPr>
        <w:t>Laer</w:t>
      </w:r>
      <w:proofErr w:type="spellEnd"/>
      <w:r w:rsidR="005F7505">
        <w:rPr>
          <w:sz w:val="22"/>
          <w:szCs w:val="22"/>
        </w:rPr>
        <w:t xml:space="preserve"> and </w:t>
      </w:r>
      <w:proofErr w:type="spellStart"/>
      <w:r w:rsidR="005F7505">
        <w:rPr>
          <w:sz w:val="22"/>
          <w:szCs w:val="22"/>
        </w:rPr>
        <w:t>Janssens</w:t>
      </w:r>
      <w:proofErr w:type="spellEnd"/>
      <w:r w:rsidR="005F7505">
        <w:rPr>
          <w:sz w:val="22"/>
          <w:szCs w:val="22"/>
        </w:rPr>
        <w:t xml:space="preserve">, 2011, </w:t>
      </w:r>
      <w:proofErr w:type="spellStart"/>
      <w:r w:rsidR="005F7505">
        <w:rPr>
          <w:sz w:val="22"/>
          <w:szCs w:val="22"/>
        </w:rPr>
        <w:t>Jonsen</w:t>
      </w:r>
      <w:proofErr w:type="spellEnd"/>
      <w:r w:rsidR="005F7505">
        <w:rPr>
          <w:sz w:val="22"/>
          <w:szCs w:val="22"/>
        </w:rPr>
        <w:t xml:space="preserve">, </w:t>
      </w:r>
      <w:proofErr w:type="spellStart"/>
      <w:r w:rsidR="005F7505">
        <w:rPr>
          <w:sz w:val="22"/>
          <w:szCs w:val="22"/>
        </w:rPr>
        <w:t>Tatli</w:t>
      </w:r>
      <w:proofErr w:type="spellEnd"/>
      <w:r w:rsidR="005F7505">
        <w:rPr>
          <w:sz w:val="22"/>
          <w:szCs w:val="22"/>
        </w:rPr>
        <w:t xml:space="preserve">, </w:t>
      </w:r>
      <w:proofErr w:type="spellStart"/>
      <w:r w:rsidR="005F7505">
        <w:rPr>
          <w:sz w:val="22"/>
          <w:szCs w:val="22"/>
        </w:rPr>
        <w:t>Ozbligin</w:t>
      </w:r>
      <w:proofErr w:type="spellEnd"/>
      <w:r w:rsidR="005F7505">
        <w:rPr>
          <w:sz w:val="22"/>
          <w:szCs w:val="22"/>
        </w:rPr>
        <w:t xml:space="preserve"> and Bell, 2013; </w:t>
      </w:r>
      <w:proofErr w:type="spellStart"/>
      <w:r w:rsidR="005F7505">
        <w:rPr>
          <w:sz w:val="22"/>
          <w:szCs w:val="22"/>
        </w:rPr>
        <w:t>Ozbligin</w:t>
      </w:r>
      <w:proofErr w:type="spellEnd"/>
      <w:r w:rsidR="005F7505">
        <w:rPr>
          <w:sz w:val="22"/>
          <w:szCs w:val="22"/>
        </w:rPr>
        <w:t xml:space="preserve"> and </w:t>
      </w:r>
      <w:proofErr w:type="spellStart"/>
      <w:r w:rsidR="005F7505">
        <w:rPr>
          <w:sz w:val="22"/>
          <w:szCs w:val="22"/>
        </w:rPr>
        <w:t>Tatli</w:t>
      </w:r>
      <w:proofErr w:type="spellEnd"/>
      <w:r w:rsidR="005F7505">
        <w:rPr>
          <w:sz w:val="22"/>
          <w:szCs w:val="22"/>
        </w:rPr>
        <w:t xml:space="preserve">, 2011; </w:t>
      </w:r>
      <w:proofErr w:type="spellStart"/>
      <w:r w:rsidR="005F7505">
        <w:rPr>
          <w:sz w:val="22"/>
          <w:szCs w:val="22"/>
        </w:rPr>
        <w:t>Zanoni</w:t>
      </w:r>
      <w:proofErr w:type="spellEnd"/>
      <w:r w:rsidR="005F7505">
        <w:rPr>
          <w:sz w:val="22"/>
          <w:szCs w:val="22"/>
        </w:rPr>
        <w:t xml:space="preserve"> and </w:t>
      </w:r>
      <w:proofErr w:type="spellStart"/>
      <w:r w:rsidR="005F7505">
        <w:rPr>
          <w:sz w:val="22"/>
          <w:szCs w:val="22"/>
        </w:rPr>
        <w:t>Janssens</w:t>
      </w:r>
      <w:proofErr w:type="spellEnd"/>
      <w:r w:rsidR="005F7505">
        <w:rPr>
          <w:sz w:val="22"/>
          <w:szCs w:val="22"/>
        </w:rPr>
        <w:t xml:space="preserve">, 2003) </w:t>
      </w:r>
      <w:r w:rsidR="000359DF">
        <w:rPr>
          <w:sz w:val="22"/>
          <w:szCs w:val="22"/>
        </w:rPr>
        <w:t>as well as more recent studie</w:t>
      </w:r>
      <w:r w:rsidR="002F3155">
        <w:rPr>
          <w:sz w:val="22"/>
          <w:szCs w:val="22"/>
        </w:rPr>
        <w:t>s of use of tropes, particularly metony</w:t>
      </w:r>
      <w:r w:rsidR="000359DF">
        <w:rPr>
          <w:sz w:val="22"/>
          <w:szCs w:val="22"/>
        </w:rPr>
        <w:t xml:space="preserve">my </w:t>
      </w:r>
      <w:r w:rsidR="00634519">
        <w:rPr>
          <w:sz w:val="22"/>
          <w:szCs w:val="22"/>
        </w:rPr>
        <w:t>(</w:t>
      </w:r>
      <w:proofErr w:type="spellStart"/>
      <w:r w:rsidR="00634519">
        <w:rPr>
          <w:sz w:val="22"/>
          <w:szCs w:val="22"/>
        </w:rPr>
        <w:t>Musson</w:t>
      </w:r>
      <w:proofErr w:type="spellEnd"/>
      <w:r w:rsidR="00634519">
        <w:rPr>
          <w:sz w:val="22"/>
          <w:szCs w:val="22"/>
        </w:rPr>
        <w:t xml:space="preserve"> and </w:t>
      </w:r>
      <w:proofErr w:type="spellStart"/>
      <w:r w:rsidR="00634519">
        <w:rPr>
          <w:sz w:val="22"/>
          <w:szCs w:val="22"/>
        </w:rPr>
        <w:t>Tietze</w:t>
      </w:r>
      <w:proofErr w:type="spellEnd"/>
      <w:r w:rsidR="00634519">
        <w:rPr>
          <w:sz w:val="22"/>
          <w:szCs w:val="22"/>
        </w:rPr>
        <w:t>, 2004</w:t>
      </w:r>
      <w:r w:rsidR="005F7505">
        <w:rPr>
          <w:sz w:val="22"/>
          <w:szCs w:val="22"/>
        </w:rPr>
        <w:t xml:space="preserve">; </w:t>
      </w:r>
      <w:proofErr w:type="spellStart"/>
      <w:r w:rsidR="005F7505">
        <w:rPr>
          <w:sz w:val="22"/>
          <w:szCs w:val="22"/>
        </w:rPr>
        <w:t>Varra</w:t>
      </w:r>
      <w:proofErr w:type="spellEnd"/>
      <w:r w:rsidR="005F7505">
        <w:rPr>
          <w:sz w:val="22"/>
          <w:szCs w:val="22"/>
        </w:rPr>
        <w:t xml:space="preserve"> and </w:t>
      </w:r>
      <w:proofErr w:type="spellStart"/>
      <w:r w:rsidR="005F7505">
        <w:rPr>
          <w:sz w:val="22"/>
          <w:szCs w:val="22"/>
        </w:rPr>
        <w:t>Riad</w:t>
      </w:r>
      <w:proofErr w:type="spellEnd"/>
      <w:r w:rsidR="005F7505">
        <w:rPr>
          <w:sz w:val="22"/>
          <w:szCs w:val="22"/>
        </w:rPr>
        <w:t>, 2010</w:t>
      </w:r>
      <w:r w:rsidR="00634519">
        <w:rPr>
          <w:sz w:val="22"/>
          <w:szCs w:val="22"/>
        </w:rPr>
        <w:t xml:space="preserve">) </w:t>
      </w:r>
      <w:r w:rsidR="000359DF">
        <w:rPr>
          <w:sz w:val="22"/>
          <w:szCs w:val="22"/>
        </w:rPr>
        <w:t>and irony in organizational studies.</w:t>
      </w:r>
      <w:r w:rsidR="002F3155">
        <w:rPr>
          <w:sz w:val="22"/>
          <w:szCs w:val="22"/>
        </w:rPr>
        <w:t xml:space="preserve"> </w:t>
      </w:r>
      <w:r w:rsidR="002E7BC2">
        <w:rPr>
          <w:sz w:val="22"/>
          <w:szCs w:val="22"/>
        </w:rPr>
        <w:t xml:space="preserve">  </w:t>
      </w:r>
      <w:r w:rsidR="00634519">
        <w:rPr>
          <w:sz w:val="22"/>
          <w:szCs w:val="22"/>
        </w:rPr>
        <w:t>W</w:t>
      </w:r>
      <w:r w:rsidR="002E7BC2">
        <w:rPr>
          <w:sz w:val="22"/>
          <w:szCs w:val="22"/>
        </w:rPr>
        <w:t>e note the promise of analyses using metonymy</w:t>
      </w:r>
      <w:r w:rsidR="00634519">
        <w:rPr>
          <w:sz w:val="22"/>
          <w:szCs w:val="22"/>
        </w:rPr>
        <w:t>,</w:t>
      </w:r>
      <w:r w:rsidR="002E7BC2">
        <w:rPr>
          <w:sz w:val="22"/>
          <w:szCs w:val="22"/>
        </w:rPr>
        <w:t xml:space="preserve"> in particular</w:t>
      </w:r>
      <w:r w:rsidR="00634519">
        <w:rPr>
          <w:sz w:val="22"/>
          <w:szCs w:val="22"/>
        </w:rPr>
        <w:t>,</w:t>
      </w:r>
      <w:r w:rsidR="002E7BC2">
        <w:rPr>
          <w:sz w:val="22"/>
          <w:szCs w:val="22"/>
        </w:rPr>
        <w:t xml:space="preserve"> in post-colonial studies as metonymy provides a unique set of tools for revealing the taken-for-granted structures that </w:t>
      </w:r>
      <w:r w:rsidR="00634519">
        <w:rPr>
          <w:sz w:val="22"/>
          <w:szCs w:val="22"/>
        </w:rPr>
        <w:t xml:space="preserve">often </w:t>
      </w:r>
      <w:r w:rsidR="002E7BC2">
        <w:rPr>
          <w:sz w:val="22"/>
          <w:szCs w:val="22"/>
        </w:rPr>
        <w:t>cannot be directly stated</w:t>
      </w:r>
      <w:r w:rsidR="00634519">
        <w:rPr>
          <w:sz w:val="22"/>
          <w:szCs w:val="22"/>
        </w:rPr>
        <w:t xml:space="preserve"> with</w:t>
      </w:r>
      <w:r w:rsidR="005A6DF7">
        <w:rPr>
          <w:sz w:val="22"/>
          <w:szCs w:val="22"/>
        </w:rPr>
        <w:t>in</w:t>
      </w:r>
      <w:r w:rsidR="00634519">
        <w:rPr>
          <w:sz w:val="22"/>
          <w:szCs w:val="22"/>
        </w:rPr>
        <w:t xml:space="preserve"> the current context of diversity</w:t>
      </w:r>
      <w:r w:rsidR="002E7BC2">
        <w:rPr>
          <w:sz w:val="22"/>
          <w:szCs w:val="22"/>
        </w:rPr>
        <w:t xml:space="preserve">.  In addition, we consider how this study contributes to the critical literature </w:t>
      </w:r>
      <w:r w:rsidR="00634519">
        <w:rPr>
          <w:sz w:val="22"/>
          <w:szCs w:val="22"/>
        </w:rPr>
        <w:t>illuminating</w:t>
      </w:r>
      <w:r w:rsidR="002E7BC2">
        <w:rPr>
          <w:sz w:val="22"/>
          <w:szCs w:val="22"/>
        </w:rPr>
        <w:t xml:space="preserve"> the ways in which </w:t>
      </w:r>
      <w:proofErr w:type="spellStart"/>
      <w:r w:rsidR="002E7BC2">
        <w:rPr>
          <w:sz w:val="22"/>
          <w:szCs w:val="22"/>
        </w:rPr>
        <w:t>racialized</w:t>
      </w:r>
      <w:proofErr w:type="spellEnd"/>
      <w:r w:rsidR="002E7BC2">
        <w:rPr>
          <w:sz w:val="22"/>
          <w:szCs w:val="22"/>
        </w:rPr>
        <w:t xml:space="preserve"> colonial hierarchies continue to be reproduced, defying </w:t>
      </w:r>
      <w:proofErr w:type="spellStart"/>
      <w:r w:rsidR="002E7BC2">
        <w:rPr>
          <w:sz w:val="22"/>
          <w:szCs w:val="22"/>
        </w:rPr>
        <w:t>agentic</w:t>
      </w:r>
      <w:proofErr w:type="spellEnd"/>
      <w:r w:rsidR="002E7BC2">
        <w:rPr>
          <w:sz w:val="22"/>
          <w:szCs w:val="22"/>
        </w:rPr>
        <w:t xml:space="preserve"> attempts to eradicate inequality in post-colonial contexts. Using an </w:t>
      </w:r>
      <w:proofErr w:type="spellStart"/>
      <w:r w:rsidR="002E7BC2">
        <w:rPr>
          <w:sz w:val="22"/>
          <w:szCs w:val="22"/>
        </w:rPr>
        <w:t>interactionist</w:t>
      </w:r>
      <w:proofErr w:type="spellEnd"/>
      <w:r w:rsidR="002E7BC2">
        <w:rPr>
          <w:sz w:val="22"/>
          <w:szCs w:val="22"/>
        </w:rPr>
        <w:t xml:space="preserve">, </w:t>
      </w:r>
      <w:proofErr w:type="spellStart"/>
      <w:r w:rsidR="002E7BC2">
        <w:rPr>
          <w:sz w:val="22"/>
          <w:szCs w:val="22"/>
        </w:rPr>
        <w:t>Bhabhian</w:t>
      </w:r>
      <w:proofErr w:type="spellEnd"/>
      <w:r w:rsidR="002E7BC2">
        <w:rPr>
          <w:sz w:val="22"/>
          <w:szCs w:val="22"/>
        </w:rPr>
        <w:t xml:space="preserve"> analysis, we </w:t>
      </w:r>
      <w:r w:rsidR="002E7BC2">
        <w:rPr>
          <w:sz w:val="22"/>
          <w:szCs w:val="22"/>
        </w:rPr>
        <w:lastRenderedPageBreak/>
        <w:t xml:space="preserve">suggest </w:t>
      </w:r>
      <w:r w:rsidR="00634519">
        <w:rPr>
          <w:sz w:val="22"/>
          <w:szCs w:val="22"/>
        </w:rPr>
        <w:t xml:space="preserve">offers </w:t>
      </w:r>
      <w:r w:rsidR="002E7BC2">
        <w:rPr>
          <w:sz w:val="22"/>
          <w:szCs w:val="22"/>
        </w:rPr>
        <w:t xml:space="preserve">a fruitful complement to the studies that have highlighted the historical structures that remain in the field.  We conclude that actors in the field who seek to address this inequality </w:t>
      </w:r>
      <w:r w:rsidR="00634519">
        <w:rPr>
          <w:sz w:val="22"/>
          <w:szCs w:val="22"/>
        </w:rPr>
        <w:t>may</w:t>
      </w:r>
      <w:r w:rsidR="002E7BC2">
        <w:rPr>
          <w:sz w:val="22"/>
          <w:szCs w:val="22"/>
        </w:rPr>
        <w:t xml:space="preserve"> make progress through attention to discour</w:t>
      </w:r>
      <w:r w:rsidR="00634519">
        <w:rPr>
          <w:sz w:val="22"/>
          <w:szCs w:val="22"/>
        </w:rPr>
        <w:t xml:space="preserve">se and in particular resisting </w:t>
      </w:r>
      <w:r w:rsidR="001D5722">
        <w:rPr>
          <w:sz w:val="22"/>
          <w:szCs w:val="22"/>
        </w:rPr>
        <w:t xml:space="preserve">through </w:t>
      </w:r>
      <w:r w:rsidR="002E7BC2">
        <w:rPr>
          <w:sz w:val="22"/>
          <w:szCs w:val="22"/>
        </w:rPr>
        <w:t>interactions</w:t>
      </w:r>
      <w:r w:rsidR="001D5722">
        <w:rPr>
          <w:sz w:val="22"/>
          <w:szCs w:val="22"/>
        </w:rPr>
        <w:t xml:space="preserve"> </w:t>
      </w:r>
      <w:r w:rsidR="00634519">
        <w:rPr>
          <w:sz w:val="22"/>
          <w:szCs w:val="22"/>
        </w:rPr>
        <w:t>in addition to challenging the more formal</w:t>
      </w:r>
      <w:r w:rsidR="001D5722">
        <w:rPr>
          <w:sz w:val="22"/>
          <w:szCs w:val="22"/>
        </w:rPr>
        <w:t xml:space="preserve"> structures of inequality such as laws and regulations.</w:t>
      </w:r>
    </w:p>
    <w:p w:rsidR="00E431E0" w:rsidRDefault="00E431E0" w:rsidP="00377D94">
      <w:pPr>
        <w:spacing w:after="200" w:line="360" w:lineRule="auto"/>
        <w:rPr>
          <w:sz w:val="22"/>
          <w:szCs w:val="22"/>
        </w:rPr>
      </w:pPr>
    </w:p>
    <w:p w:rsidR="00207360" w:rsidRDefault="001345A6" w:rsidP="001345A6">
      <w:pPr>
        <w:spacing w:line="360" w:lineRule="auto"/>
        <w:jc w:val="center"/>
        <w:rPr>
          <w:sz w:val="22"/>
          <w:szCs w:val="22"/>
        </w:rPr>
      </w:pPr>
      <w:r>
        <w:rPr>
          <w:sz w:val="22"/>
          <w:szCs w:val="22"/>
        </w:rPr>
        <w:t>References</w:t>
      </w:r>
    </w:p>
    <w:p w:rsidR="001345A6" w:rsidRPr="005165B4" w:rsidRDefault="001345A6" w:rsidP="001345A6">
      <w:pPr>
        <w:spacing w:line="360" w:lineRule="auto"/>
        <w:jc w:val="center"/>
        <w:rPr>
          <w:sz w:val="22"/>
          <w:szCs w:val="22"/>
        </w:rPr>
      </w:pPr>
    </w:p>
    <w:p w:rsidR="005165B4" w:rsidRPr="004E3229" w:rsidRDefault="005165B4" w:rsidP="005165B4">
      <w:pPr>
        <w:rPr>
          <w:sz w:val="22"/>
          <w:szCs w:val="22"/>
        </w:rPr>
      </w:pPr>
      <w:proofErr w:type="spellStart"/>
      <w:r w:rsidRPr="004E3229">
        <w:rPr>
          <w:sz w:val="22"/>
          <w:szCs w:val="22"/>
        </w:rPr>
        <w:t>Alboim</w:t>
      </w:r>
      <w:proofErr w:type="spellEnd"/>
      <w:r w:rsidRPr="004E3229">
        <w:rPr>
          <w:sz w:val="22"/>
          <w:szCs w:val="22"/>
        </w:rPr>
        <w:t xml:space="preserve">, N., R. Finnie, and R. </w:t>
      </w:r>
      <w:proofErr w:type="spellStart"/>
      <w:r w:rsidRPr="004E3229">
        <w:rPr>
          <w:sz w:val="22"/>
          <w:szCs w:val="22"/>
        </w:rPr>
        <w:t>Meng</w:t>
      </w:r>
      <w:proofErr w:type="spellEnd"/>
      <w:r w:rsidRPr="004E3229">
        <w:rPr>
          <w:sz w:val="22"/>
          <w:szCs w:val="22"/>
        </w:rPr>
        <w:t xml:space="preserve">. </w:t>
      </w:r>
      <w:r w:rsidR="00EA0A99">
        <w:rPr>
          <w:sz w:val="22"/>
          <w:szCs w:val="22"/>
        </w:rPr>
        <w:t>(</w:t>
      </w:r>
      <w:r w:rsidRPr="004E3229">
        <w:rPr>
          <w:sz w:val="22"/>
          <w:szCs w:val="22"/>
        </w:rPr>
        <w:t>2005</w:t>
      </w:r>
      <w:r w:rsidR="00EA0A99">
        <w:rPr>
          <w:sz w:val="22"/>
          <w:szCs w:val="22"/>
        </w:rPr>
        <w:t>)</w:t>
      </w:r>
      <w:r w:rsidRPr="004E3229">
        <w:rPr>
          <w:sz w:val="22"/>
          <w:szCs w:val="22"/>
        </w:rPr>
        <w:t xml:space="preserve">. The discounting of immigrant skills in Canada: evidence and policy recommendations. </w:t>
      </w:r>
      <w:r w:rsidRPr="0093745D">
        <w:rPr>
          <w:i/>
          <w:sz w:val="22"/>
          <w:szCs w:val="22"/>
        </w:rPr>
        <w:t>IRPP Choices</w:t>
      </w:r>
      <w:r w:rsidRPr="004E3229">
        <w:rPr>
          <w:sz w:val="22"/>
          <w:szCs w:val="22"/>
        </w:rPr>
        <w:t>, 11(2): 2- 23.</w:t>
      </w:r>
    </w:p>
    <w:p w:rsidR="005165B4" w:rsidRPr="004E3229" w:rsidRDefault="005165B4" w:rsidP="005165B4">
      <w:pPr>
        <w:autoSpaceDE w:val="0"/>
        <w:autoSpaceDN w:val="0"/>
        <w:adjustRightInd w:val="0"/>
        <w:rPr>
          <w:sz w:val="22"/>
          <w:szCs w:val="22"/>
        </w:rPr>
      </w:pPr>
    </w:p>
    <w:p w:rsidR="005165B4" w:rsidRDefault="005165B4" w:rsidP="005165B4">
      <w:pPr>
        <w:autoSpaceDE w:val="0"/>
        <w:autoSpaceDN w:val="0"/>
        <w:adjustRightInd w:val="0"/>
        <w:rPr>
          <w:rFonts w:cs="AdvPSTim"/>
          <w:sz w:val="22"/>
          <w:szCs w:val="22"/>
          <w:lang w:bidi="ar-SA"/>
        </w:rPr>
      </w:pPr>
      <w:r w:rsidRPr="004E3229">
        <w:rPr>
          <w:sz w:val="22"/>
          <w:szCs w:val="22"/>
        </w:rPr>
        <w:t>Anderson-Gough, F. C. Grey, and K. Robson</w:t>
      </w:r>
      <w:r w:rsidRPr="004E3229">
        <w:rPr>
          <w:rFonts w:cs="AdvPSTim"/>
          <w:sz w:val="22"/>
          <w:szCs w:val="22"/>
          <w:lang w:bidi="ar-SA"/>
        </w:rPr>
        <w:t xml:space="preserve"> (2005</w:t>
      </w:r>
      <w:proofErr w:type="gramStart"/>
      <w:r w:rsidRPr="004E3229">
        <w:rPr>
          <w:rFonts w:cs="AdvPSTim"/>
          <w:sz w:val="22"/>
          <w:szCs w:val="22"/>
          <w:lang w:bidi="ar-SA"/>
        </w:rPr>
        <w:t>)‘‘Helping</w:t>
      </w:r>
      <w:proofErr w:type="gramEnd"/>
      <w:r w:rsidRPr="004E3229">
        <w:rPr>
          <w:rFonts w:cs="AdvPSTim"/>
          <w:sz w:val="22"/>
          <w:szCs w:val="22"/>
          <w:lang w:bidi="ar-SA"/>
        </w:rPr>
        <w:t xml:space="preserve"> them to forget..’’: the organizational embedding of gender relations in public audit firms. </w:t>
      </w:r>
      <w:r w:rsidRPr="004E3229">
        <w:rPr>
          <w:rFonts w:cs="AdvPSTim"/>
          <w:i/>
          <w:sz w:val="22"/>
          <w:szCs w:val="22"/>
          <w:lang w:bidi="ar-SA"/>
        </w:rPr>
        <w:t xml:space="preserve">Accounting, Organizations and Society </w:t>
      </w:r>
      <w:r w:rsidRPr="004E3229">
        <w:rPr>
          <w:rFonts w:cs="AdvPSTim"/>
          <w:sz w:val="22"/>
          <w:szCs w:val="22"/>
          <w:lang w:bidi="ar-SA"/>
        </w:rPr>
        <w:t>30: 469–490</w:t>
      </w:r>
      <w:r w:rsidR="009231F0">
        <w:rPr>
          <w:rFonts w:cs="AdvPSTim"/>
          <w:sz w:val="22"/>
          <w:szCs w:val="22"/>
          <w:lang w:bidi="ar-SA"/>
        </w:rPr>
        <w:t>.</w:t>
      </w:r>
    </w:p>
    <w:p w:rsidR="009231F0" w:rsidRDefault="009231F0" w:rsidP="005165B4">
      <w:pPr>
        <w:autoSpaceDE w:val="0"/>
        <w:autoSpaceDN w:val="0"/>
        <w:adjustRightInd w:val="0"/>
        <w:rPr>
          <w:rFonts w:cs="AdvPSTim"/>
          <w:sz w:val="22"/>
          <w:szCs w:val="22"/>
          <w:lang w:bidi="ar-SA"/>
        </w:rPr>
      </w:pPr>
    </w:p>
    <w:p w:rsidR="009231F0" w:rsidRPr="004E3229" w:rsidRDefault="009231F0" w:rsidP="005165B4">
      <w:pPr>
        <w:autoSpaceDE w:val="0"/>
        <w:autoSpaceDN w:val="0"/>
        <w:adjustRightInd w:val="0"/>
        <w:rPr>
          <w:rFonts w:cs="AdvPSTim"/>
          <w:sz w:val="22"/>
          <w:szCs w:val="22"/>
          <w:lang w:bidi="ar-SA"/>
        </w:rPr>
      </w:pPr>
      <w:proofErr w:type="spellStart"/>
      <w:r>
        <w:rPr>
          <w:rFonts w:cs="AdvPSTim"/>
          <w:sz w:val="22"/>
          <w:szCs w:val="22"/>
          <w:lang w:bidi="ar-SA"/>
        </w:rPr>
        <w:t>Annisette</w:t>
      </w:r>
      <w:proofErr w:type="spellEnd"/>
      <w:r>
        <w:rPr>
          <w:rFonts w:cs="AdvPSTim"/>
          <w:sz w:val="22"/>
          <w:szCs w:val="22"/>
          <w:lang w:bidi="ar-SA"/>
        </w:rPr>
        <w:t>, M.</w:t>
      </w:r>
      <w:r w:rsidR="00EA0A99">
        <w:rPr>
          <w:rFonts w:cs="AdvPSTim"/>
          <w:sz w:val="22"/>
          <w:szCs w:val="22"/>
          <w:lang w:bidi="ar-SA"/>
        </w:rPr>
        <w:t xml:space="preserve"> (2003). The </w:t>
      </w:r>
      <w:proofErr w:type="spellStart"/>
      <w:r w:rsidR="00EA0A99">
        <w:rPr>
          <w:rFonts w:cs="AdvPSTim"/>
          <w:sz w:val="22"/>
          <w:szCs w:val="22"/>
          <w:lang w:bidi="ar-SA"/>
        </w:rPr>
        <w:t>colour</w:t>
      </w:r>
      <w:proofErr w:type="spellEnd"/>
      <w:r w:rsidR="00EA0A99">
        <w:rPr>
          <w:rFonts w:cs="AdvPSTim"/>
          <w:sz w:val="22"/>
          <w:szCs w:val="22"/>
          <w:lang w:bidi="ar-SA"/>
        </w:rPr>
        <w:t xml:space="preserve"> of accountancy: Examining the salience of race in a professionalism project. </w:t>
      </w:r>
      <w:proofErr w:type="gramStart"/>
      <w:r w:rsidR="008178EE" w:rsidRPr="008178EE">
        <w:rPr>
          <w:rFonts w:cs="AdvPSTim"/>
          <w:i/>
          <w:sz w:val="22"/>
          <w:szCs w:val="22"/>
          <w:lang w:bidi="ar-SA"/>
        </w:rPr>
        <w:t>Accounting, Organizations, and Society</w:t>
      </w:r>
      <w:r w:rsidR="00EA0A99">
        <w:rPr>
          <w:rFonts w:cs="AdvPSTim"/>
          <w:sz w:val="22"/>
          <w:szCs w:val="22"/>
          <w:lang w:bidi="ar-SA"/>
        </w:rPr>
        <w:t>.</w:t>
      </w:r>
      <w:proofErr w:type="gramEnd"/>
      <w:r w:rsidR="00EA0A99">
        <w:rPr>
          <w:rFonts w:cs="AdvPSTim"/>
          <w:sz w:val="22"/>
          <w:szCs w:val="22"/>
          <w:lang w:bidi="ar-SA"/>
        </w:rPr>
        <w:t xml:space="preserve"> 25, 631-659.</w:t>
      </w:r>
    </w:p>
    <w:p w:rsidR="005165B4" w:rsidRPr="004E3229" w:rsidRDefault="005165B4" w:rsidP="005165B4">
      <w:pPr>
        <w:pStyle w:val="NormalWeb"/>
        <w:rPr>
          <w:rFonts w:asciiTheme="minorHAnsi" w:hAnsiTheme="minorHAnsi"/>
          <w:sz w:val="22"/>
          <w:szCs w:val="22"/>
        </w:rPr>
      </w:pPr>
      <w:proofErr w:type="spellStart"/>
      <w:proofErr w:type="gramStart"/>
      <w:r w:rsidRPr="004E3229">
        <w:rPr>
          <w:rFonts w:asciiTheme="minorHAnsi" w:hAnsiTheme="minorHAnsi"/>
          <w:sz w:val="22"/>
          <w:szCs w:val="22"/>
        </w:rPr>
        <w:t>A</w:t>
      </w:r>
      <w:r w:rsidR="00B07EFC">
        <w:rPr>
          <w:rFonts w:asciiTheme="minorHAnsi" w:hAnsiTheme="minorHAnsi"/>
          <w:sz w:val="22"/>
          <w:szCs w:val="22"/>
        </w:rPr>
        <w:t>nnisette</w:t>
      </w:r>
      <w:proofErr w:type="spellEnd"/>
      <w:r w:rsidRPr="004E3229">
        <w:rPr>
          <w:rFonts w:asciiTheme="minorHAnsi" w:hAnsiTheme="minorHAnsi"/>
          <w:sz w:val="22"/>
          <w:szCs w:val="22"/>
        </w:rPr>
        <w:t xml:space="preserve">, M. and </w:t>
      </w:r>
      <w:proofErr w:type="spellStart"/>
      <w:r w:rsidRPr="004E3229">
        <w:rPr>
          <w:rFonts w:asciiTheme="minorHAnsi" w:hAnsiTheme="minorHAnsi"/>
          <w:sz w:val="22"/>
          <w:szCs w:val="22"/>
        </w:rPr>
        <w:t>T</w:t>
      </w:r>
      <w:r w:rsidR="00B07EFC">
        <w:rPr>
          <w:rFonts w:asciiTheme="minorHAnsi" w:hAnsiTheme="minorHAnsi"/>
          <w:sz w:val="22"/>
          <w:szCs w:val="22"/>
        </w:rPr>
        <w:t>rivedi</w:t>
      </w:r>
      <w:proofErr w:type="spellEnd"/>
      <w:r w:rsidRPr="004E3229">
        <w:rPr>
          <w:rFonts w:asciiTheme="minorHAnsi" w:hAnsiTheme="minorHAnsi"/>
          <w:sz w:val="22"/>
          <w:szCs w:val="22"/>
        </w:rPr>
        <w:t xml:space="preserve">, V.U., </w:t>
      </w:r>
      <w:r w:rsidR="00EA0A99">
        <w:rPr>
          <w:rFonts w:asciiTheme="minorHAnsi" w:hAnsiTheme="minorHAnsi"/>
          <w:sz w:val="22"/>
          <w:szCs w:val="22"/>
        </w:rPr>
        <w:t>(</w:t>
      </w:r>
      <w:r w:rsidRPr="004E3229">
        <w:rPr>
          <w:rFonts w:asciiTheme="minorHAnsi" w:hAnsiTheme="minorHAnsi"/>
          <w:sz w:val="22"/>
          <w:szCs w:val="22"/>
        </w:rPr>
        <w:t>2013</w:t>
      </w:r>
      <w:r w:rsidR="00EA0A99">
        <w:rPr>
          <w:rFonts w:asciiTheme="minorHAnsi" w:hAnsiTheme="minorHAnsi"/>
          <w:sz w:val="22"/>
          <w:szCs w:val="22"/>
        </w:rPr>
        <w:t>)</w:t>
      </w:r>
      <w:r w:rsidRPr="004E3229">
        <w:rPr>
          <w:rFonts w:asciiTheme="minorHAnsi" w:hAnsiTheme="minorHAnsi"/>
          <w:sz w:val="22"/>
          <w:szCs w:val="22"/>
        </w:rPr>
        <w:t>.</w:t>
      </w:r>
      <w:proofErr w:type="gramEnd"/>
      <w:r w:rsidRPr="004E3229">
        <w:rPr>
          <w:rFonts w:asciiTheme="minorHAnsi" w:hAnsiTheme="minorHAnsi"/>
          <w:sz w:val="22"/>
          <w:szCs w:val="22"/>
        </w:rPr>
        <w:t xml:space="preserve"> Globalization, paradox and the (</w:t>
      </w:r>
      <w:proofErr w:type="gramStart"/>
      <w:r w:rsidRPr="004E3229">
        <w:rPr>
          <w:rFonts w:asciiTheme="minorHAnsi" w:hAnsiTheme="minorHAnsi"/>
          <w:sz w:val="22"/>
          <w:szCs w:val="22"/>
        </w:rPr>
        <w:t>un)</w:t>
      </w:r>
      <w:proofErr w:type="gramEnd"/>
      <w:r w:rsidRPr="004E3229">
        <w:rPr>
          <w:rFonts w:asciiTheme="minorHAnsi" w:hAnsiTheme="minorHAnsi"/>
          <w:sz w:val="22"/>
          <w:szCs w:val="22"/>
        </w:rPr>
        <w:t xml:space="preserve">making of identities: Immigrant Chartered Accountants of India in Canada. </w:t>
      </w:r>
      <w:r w:rsidRPr="004E3229">
        <w:rPr>
          <w:rFonts w:asciiTheme="minorHAnsi" w:hAnsiTheme="minorHAnsi"/>
          <w:i/>
          <w:iCs/>
          <w:sz w:val="22"/>
          <w:szCs w:val="22"/>
        </w:rPr>
        <w:t>Accounting, Organizations and Society</w:t>
      </w:r>
      <w:proofErr w:type="gramStart"/>
      <w:r w:rsidRPr="004E3229">
        <w:rPr>
          <w:rFonts w:asciiTheme="minorHAnsi" w:hAnsiTheme="minorHAnsi"/>
          <w:i/>
          <w:iCs/>
          <w:sz w:val="22"/>
          <w:szCs w:val="22"/>
        </w:rPr>
        <w:t>,</w:t>
      </w:r>
      <w:r w:rsidRPr="004E3229">
        <w:rPr>
          <w:rFonts w:asciiTheme="minorHAnsi" w:hAnsiTheme="minorHAnsi"/>
          <w:iCs/>
          <w:sz w:val="22"/>
          <w:szCs w:val="22"/>
        </w:rPr>
        <w:t>38:1</w:t>
      </w:r>
      <w:proofErr w:type="gramEnd"/>
      <w:r w:rsidRPr="004E3229">
        <w:rPr>
          <w:rFonts w:asciiTheme="minorHAnsi" w:hAnsiTheme="minorHAnsi"/>
          <w:iCs/>
          <w:sz w:val="22"/>
          <w:szCs w:val="22"/>
        </w:rPr>
        <w:t>-29</w:t>
      </w:r>
      <w:r w:rsidRPr="004E3229">
        <w:rPr>
          <w:rFonts w:asciiTheme="minorHAnsi" w:hAnsiTheme="minorHAnsi"/>
          <w:sz w:val="22"/>
          <w:szCs w:val="22"/>
        </w:rPr>
        <w:t xml:space="preserve">. </w:t>
      </w:r>
    </w:p>
    <w:p w:rsidR="005165B4" w:rsidRPr="004E3229" w:rsidRDefault="005165B4" w:rsidP="001345A6">
      <w:pPr>
        <w:widowControl w:val="0"/>
        <w:autoSpaceDE w:val="0"/>
        <w:autoSpaceDN w:val="0"/>
        <w:adjustRightInd w:val="0"/>
        <w:rPr>
          <w:sz w:val="22"/>
          <w:szCs w:val="22"/>
          <w:lang w:bidi="ar-SA"/>
        </w:rPr>
      </w:pPr>
      <w:proofErr w:type="spellStart"/>
      <w:r w:rsidRPr="004E3229">
        <w:rPr>
          <w:sz w:val="22"/>
          <w:szCs w:val="22"/>
          <w:lang w:bidi="ar-SA"/>
        </w:rPr>
        <w:t>Aydemir</w:t>
      </w:r>
      <w:proofErr w:type="spellEnd"/>
      <w:r w:rsidRPr="004E3229">
        <w:rPr>
          <w:sz w:val="22"/>
          <w:szCs w:val="22"/>
          <w:lang w:bidi="ar-SA"/>
        </w:rPr>
        <w:t xml:space="preserve">, A., and </w:t>
      </w:r>
      <w:proofErr w:type="spellStart"/>
      <w:r w:rsidRPr="004E3229">
        <w:rPr>
          <w:sz w:val="22"/>
          <w:szCs w:val="22"/>
          <w:lang w:bidi="ar-SA"/>
        </w:rPr>
        <w:t>Skuterud</w:t>
      </w:r>
      <w:proofErr w:type="spellEnd"/>
      <w:r w:rsidRPr="004E3229">
        <w:rPr>
          <w:sz w:val="22"/>
          <w:szCs w:val="22"/>
          <w:lang w:bidi="ar-SA"/>
        </w:rPr>
        <w:t xml:space="preserve">, M. (2004), </w:t>
      </w:r>
      <w:r w:rsidRPr="004E3229">
        <w:rPr>
          <w:i/>
          <w:sz w:val="22"/>
          <w:szCs w:val="22"/>
          <w:lang w:bidi="ar-SA"/>
        </w:rPr>
        <w:t>Explaining the Deteriorating Entry Earnings of Canada’s Immigrant Cohorts</w:t>
      </w:r>
      <w:proofErr w:type="gramStart"/>
      <w:r w:rsidRPr="004E3229">
        <w:rPr>
          <w:i/>
          <w:sz w:val="22"/>
          <w:szCs w:val="22"/>
          <w:lang w:bidi="ar-SA"/>
        </w:rPr>
        <w:t>:1966</w:t>
      </w:r>
      <w:proofErr w:type="gramEnd"/>
      <w:r w:rsidRPr="004E3229">
        <w:rPr>
          <w:i/>
          <w:sz w:val="22"/>
          <w:szCs w:val="22"/>
          <w:lang w:bidi="ar-SA"/>
        </w:rPr>
        <w:t>-2000</w:t>
      </w:r>
      <w:r w:rsidRPr="004E3229">
        <w:rPr>
          <w:sz w:val="22"/>
          <w:szCs w:val="22"/>
          <w:lang w:bidi="ar-SA"/>
        </w:rPr>
        <w:t>. Statistics Canada, Ottawa.</w:t>
      </w:r>
    </w:p>
    <w:p w:rsidR="005165B4" w:rsidRDefault="005165B4" w:rsidP="005165B4">
      <w:pPr>
        <w:pStyle w:val="NormalWeb"/>
        <w:rPr>
          <w:rFonts w:asciiTheme="minorHAnsi" w:hAnsiTheme="minorHAnsi"/>
          <w:sz w:val="22"/>
          <w:szCs w:val="22"/>
        </w:rPr>
      </w:pPr>
      <w:proofErr w:type="spellStart"/>
      <w:r w:rsidRPr="004E3229">
        <w:rPr>
          <w:rFonts w:asciiTheme="minorHAnsi" w:hAnsiTheme="minorHAnsi"/>
          <w:sz w:val="22"/>
          <w:szCs w:val="22"/>
        </w:rPr>
        <w:t>B</w:t>
      </w:r>
      <w:r w:rsidR="00B07EFC">
        <w:rPr>
          <w:rFonts w:asciiTheme="minorHAnsi" w:hAnsiTheme="minorHAnsi"/>
          <w:sz w:val="22"/>
          <w:szCs w:val="22"/>
        </w:rPr>
        <w:t>hahba</w:t>
      </w:r>
      <w:proofErr w:type="spellEnd"/>
      <w:r w:rsidRPr="004E3229">
        <w:rPr>
          <w:rFonts w:asciiTheme="minorHAnsi" w:hAnsiTheme="minorHAnsi"/>
          <w:sz w:val="22"/>
          <w:szCs w:val="22"/>
        </w:rPr>
        <w:t xml:space="preserve">, H.K., 1994. </w:t>
      </w:r>
      <w:proofErr w:type="gramStart"/>
      <w:r w:rsidRPr="004E3229">
        <w:rPr>
          <w:rFonts w:asciiTheme="minorHAnsi" w:hAnsiTheme="minorHAnsi"/>
          <w:i/>
          <w:iCs/>
          <w:sz w:val="22"/>
          <w:szCs w:val="22"/>
        </w:rPr>
        <w:t>The location of culture.</w:t>
      </w:r>
      <w:proofErr w:type="gramEnd"/>
      <w:r w:rsidRPr="004E3229">
        <w:rPr>
          <w:rFonts w:asciiTheme="minorHAnsi" w:hAnsiTheme="minorHAnsi"/>
          <w:i/>
          <w:iCs/>
          <w:sz w:val="22"/>
          <w:szCs w:val="22"/>
        </w:rPr>
        <w:t xml:space="preserve"> </w:t>
      </w:r>
      <w:r w:rsidRPr="004E3229">
        <w:rPr>
          <w:rFonts w:asciiTheme="minorHAnsi" w:hAnsiTheme="minorHAnsi"/>
          <w:sz w:val="22"/>
          <w:szCs w:val="22"/>
        </w:rPr>
        <w:t xml:space="preserve">London: </w:t>
      </w:r>
      <w:proofErr w:type="spellStart"/>
      <w:r w:rsidRPr="004E3229">
        <w:rPr>
          <w:rFonts w:asciiTheme="minorHAnsi" w:hAnsiTheme="minorHAnsi"/>
          <w:sz w:val="22"/>
          <w:szCs w:val="22"/>
        </w:rPr>
        <w:t>Routledge</w:t>
      </w:r>
      <w:proofErr w:type="spellEnd"/>
      <w:r w:rsidRPr="004E3229">
        <w:rPr>
          <w:rFonts w:asciiTheme="minorHAnsi" w:hAnsiTheme="minorHAnsi"/>
          <w:sz w:val="22"/>
          <w:szCs w:val="22"/>
        </w:rPr>
        <w:t xml:space="preserve">. </w:t>
      </w:r>
    </w:p>
    <w:p w:rsidR="00000000" w:rsidRPr="0093745D" w:rsidRDefault="0004107C" w:rsidP="0093745D">
      <w:pPr>
        <w:widowControl w:val="0"/>
        <w:autoSpaceDE w:val="0"/>
        <w:autoSpaceDN w:val="0"/>
        <w:adjustRightInd w:val="0"/>
        <w:rPr>
          <w:sz w:val="22"/>
          <w:szCs w:val="22"/>
        </w:rPr>
      </w:pPr>
      <w:proofErr w:type="gramStart"/>
      <w:r w:rsidRPr="0093745D">
        <w:rPr>
          <w:sz w:val="22"/>
          <w:szCs w:val="22"/>
        </w:rPr>
        <w:t>Chua, W-F.</w:t>
      </w:r>
      <w:proofErr w:type="gramEnd"/>
      <w:r w:rsidRPr="0093745D">
        <w:rPr>
          <w:sz w:val="22"/>
          <w:szCs w:val="22"/>
        </w:rPr>
        <w:t xml:space="preserve"> </w:t>
      </w:r>
      <w:proofErr w:type="gramStart"/>
      <w:r w:rsidRPr="0093745D">
        <w:rPr>
          <w:sz w:val="22"/>
          <w:szCs w:val="22"/>
        </w:rPr>
        <w:t>and</w:t>
      </w:r>
      <w:proofErr w:type="gramEnd"/>
      <w:r w:rsidRPr="0093745D">
        <w:rPr>
          <w:sz w:val="22"/>
          <w:szCs w:val="22"/>
        </w:rPr>
        <w:t xml:space="preserve"> </w:t>
      </w:r>
      <w:proofErr w:type="spellStart"/>
      <w:r w:rsidRPr="0093745D">
        <w:rPr>
          <w:sz w:val="22"/>
          <w:szCs w:val="22"/>
        </w:rPr>
        <w:t>Poullaos</w:t>
      </w:r>
      <w:proofErr w:type="spellEnd"/>
      <w:r w:rsidRPr="0093745D">
        <w:rPr>
          <w:sz w:val="22"/>
          <w:szCs w:val="22"/>
        </w:rPr>
        <w:t xml:space="preserve">, C. (2002), “The Empire strikes back? </w:t>
      </w:r>
      <w:proofErr w:type="gramStart"/>
      <w:r w:rsidRPr="0093745D">
        <w:rPr>
          <w:sz w:val="22"/>
          <w:szCs w:val="22"/>
        </w:rPr>
        <w:t>An exploration of</w:t>
      </w:r>
      <w:r w:rsidR="0093745D">
        <w:rPr>
          <w:sz w:val="22"/>
          <w:szCs w:val="22"/>
        </w:rPr>
        <w:t xml:space="preserve"> </w:t>
      </w:r>
      <w:r w:rsidRPr="0093745D">
        <w:rPr>
          <w:sz w:val="22"/>
          <w:szCs w:val="22"/>
        </w:rPr>
        <w:t>centre-periphery interaction between the ICAEW and accounting associations in the</w:t>
      </w:r>
      <w:r w:rsidR="0093745D">
        <w:rPr>
          <w:sz w:val="22"/>
          <w:szCs w:val="22"/>
        </w:rPr>
        <w:t xml:space="preserve"> </w:t>
      </w:r>
      <w:r w:rsidRPr="0093745D">
        <w:rPr>
          <w:sz w:val="22"/>
          <w:szCs w:val="22"/>
        </w:rPr>
        <w:t xml:space="preserve">self-governing colonies of Australia, Canada and South Africa, 1880-1907”, </w:t>
      </w:r>
      <w:r w:rsidRPr="0093745D">
        <w:rPr>
          <w:i/>
          <w:sz w:val="22"/>
          <w:szCs w:val="22"/>
        </w:rPr>
        <w:t>Accounting</w:t>
      </w:r>
      <w:r w:rsidR="0093745D">
        <w:rPr>
          <w:i/>
          <w:sz w:val="22"/>
          <w:szCs w:val="22"/>
        </w:rPr>
        <w:t xml:space="preserve">, </w:t>
      </w:r>
      <w:r w:rsidRPr="0093745D">
        <w:rPr>
          <w:i/>
          <w:sz w:val="22"/>
          <w:szCs w:val="22"/>
        </w:rPr>
        <w:t>Organizations and Society</w:t>
      </w:r>
      <w:r w:rsidRPr="0093745D">
        <w:rPr>
          <w:sz w:val="22"/>
          <w:szCs w:val="22"/>
        </w:rPr>
        <w:t>, 27: 409-45.</w:t>
      </w:r>
      <w:proofErr w:type="gramEnd"/>
    </w:p>
    <w:p w:rsidR="00000000" w:rsidRDefault="00D502D5"/>
    <w:p w:rsidR="005F7505" w:rsidRPr="0093745D" w:rsidRDefault="005F7505">
      <w:pPr>
        <w:rPr>
          <w:sz w:val="22"/>
          <w:szCs w:val="22"/>
        </w:rPr>
      </w:pPr>
      <w:proofErr w:type="spellStart"/>
      <w:proofErr w:type="gramStart"/>
      <w:r w:rsidRPr="0093745D">
        <w:rPr>
          <w:sz w:val="22"/>
          <w:szCs w:val="22"/>
        </w:rPr>
        <w:t>Galhofer</w:t>
      </w:r>
      <w:proofErr w:type="spellEnd"/>
      <w:r w:rsidRPr="0093745D">
        <w:rPr>
          <w:sz w:val="22"/>
          <w:szCs w:val="22"/>
        </w:rPr>
        <w:t xml:space="preserve">, S and </w:t>
      </w:r>
      <w:proofErr w:type="spellStart"/>
      <w:r w:rsidRPr="0093745D">
        <w:rPr>
          <w:sz w:val="22"/>
          <w:szCs w:val="22"/>
        </w:rPr>
        <w:t>Haslam</w:t>
      </w:r>
      <w:proofErr w:type="spellEnd"/>
      <w:r w:rsidRPr="0093745D">
        <w:rPr>
          <w:sz w:val="22"/>
          <w:szCs w:val="22"/>
        </w:rPr>
        <w:t>, J. (2006).</w:t>
      </w:r>
      <w:proofErr w:type="gramEnd"/>
      <w:r w:rsidRPr="0093745D">
        <w:rPr>
          <w:sz w:val="22"/>
          <w:szCs w:val="22"/>
        </w:rPr>
        <w:t xml:space="preserve"> The accounting-globalization interrelation: An overview with some reflections on the neglected dimension of emancipator potentiality. </w:t>
      </w:r>
      <w:r w:rsidRPr="0093745D">
        <w:rPr>
          <w:i/>
          <w:sz w:val="22"/>
          <w:szCs w:val="22"/>
        </w:rPr>
        <w:t>Critical Perspectives on Accounting</w:t>
      </w:r>
      <w:r w:rsidRPr="0093745D">
        <w:rPr>
          <w:sz w:val="22"/>
          <w:szCs w:val="22"/>
        </w:rPr>
        <w:t>, 17:903-934.</w:t>
      </w:r>
    </w:p>
    <w:p w:rsidR="005F7505" w:rsidRPr="0093745D" w:rsidRDefault="005F7505">
      <w:pPr>
        <w:rPr>
          <w:sz w:val="22"/>
          <w:szCs w:val="22"/>
        </w:rPr>
      </w:pPr>
    </w:p>
    <w:p w:rsidR="00000000" w:rsidRPr="0093745D" w:rsidRDefault="00EA0A99">
      <w:pPr>
        <w:rPr>
          <w:sz w:val="22"/>
          <w:szCs w:val="22"/>
        </w:rPr>
      </w:pPr>
      <w:proofErr w:type="spellStart"/>
      <w:r w:rsidRPr="0093745D">
        <w:rPr>
          <w:sz w:val="22"/>
          <w:szCs w:val="22"/>
        </w:rPr>
        <w:t>Grey</w:t>
      </w:r>
      <w:proofErr w:type="gramStart"/>
      <w:r w:rsidRPr="0093745D">
        <w:rPr>
          <w:sz w:val="22"/>
          <w:szCs w:val="22"/>
        </w:rPr>
        <w:t>,</w:t>
      </w:r>
      <w:r w:rsidR="00CB4E2B" w:rsidRPr="0093745D">
        <w:rPr>
          <w:sz w:val="22"/>
          <w:szCs w:val="22"/>
        </w:rPr>
        <w:t>C</w:t>
      </w:r>
      <w:proofErr w:type="spellEnd"/>
      <w:proofErr w:type="gramEnd"/>
      <w:r w:rsidR="00CB4E2B" w:rsidRPr="0093745D">
        <w:rPr>
          <w:sz w:val="22"/>
          <w:szCs w:val="22"/>
        </w:rPr>
        <w:t xml:space="preserve">. (1998). </w:t>
      </w:r>
      <w:proofErr w:type="gramStart"/>
      <w:r w:rsidR="00CB4E2B" w:rsidRPr="0093745D">
        <w:rPr>
          <w:sz w:val="22"/>
          <w:szCs w:val="22"/>
        </w:rPr>
        <w:t>Being a professional in a Big 6 Firm.</w:t>
      </w:r>
      <w:proofErr w:type="gramEnd"/>
      <w:r w:rsidR="00CB4E2B" w:rsidRPr="0093745D">
        <w:rPr>
          <w:sz w:val="22"/>
          <w:szCs w:val="22"/>
        </w:rPr>
        <w:t xml:space="preserve"> </w:t>
      </w:r>
      <w:proofErr w:type="gramStart"/>
      <w:r w:rsidR="00CB4E2B" w:rsidRPr="0093745D">
        <w:rPr>
          <w:i/>
          <w:sz w:val="22"/>
          <w:szCs w:val="22"/>
        </w:rPr>
        <w:t>Accounting, Organizations and Society</w:t>
      </w:r>
      <w:r w:rsidR="00CB4E2B" w:rsidRPr="0093745D">
        <w:rPr>
          <w:sz w:val="22"/>
          <w:szCs w:val="22"/>
        </w:rPr>
        <w:t>.</w:t>
      </w:r>
      <w:proofErr w:type="gramEnd"/>
      <w:r w:rsidR="00CB4E2B" w:rsidRPr="0093745D">
        <w:rPr>
          <w:sz w:val="22"/>
          <w:szCs w:val="22"/>
        </w:rPr>
        <w:t xml:space="preserve"> 23(5-6)</w:t>
      </w:r>
      <w:r w:rsidR="003801DA" w:rsidRPr="0093745D">
        <w:rPr>
          <w:sz w:val="22"/>
          <w:szCs w:val="22"/>
        </w:rPr>
        <w:t xml:space="preserve">. </w:t>
      </w:r>
      <w:proofErr w:type="gramStart"/>
      <w:r w:rsidR="003801DA" w:rsidRPr="0093745D">
        <w:rPr>
          <w:sz w:val="22"/>
          <w:szCs w:val="22"/>
        </w:rPr>
        <w:t>569-587.</w:t>
      </w:r>
      <w:proofErr w:type="gramEnd"/>
      <w:r w:rsidR="003801DA" w:rsidRPr="0093745D">
        <w:rPr>
          <w:sz w:val="22"/>
          <w:szCs w:val="22"/>
        </w:rPr>
        <w:t xml:space="preserve"> </w:t>
      </w:r>
      <w:r w:rsidRPr="0093745D">
        <w:rPr>
          <w:sz w:val="22"/>
          <w:szCs w:val="22"/>
        </w:rPr>
        <w:t xml:space="preserve"> </w:t>
      </w:r>
    </w:p>
    <w:p w:rsidR="00000000" w:rsidRDefault="00D502D5">
      <w:pPr>
        <w:rPr>
          <w:rFonts w:eastAsia="Times New Roman"/>
          <w:i/>
          <w:iCs/>
        </w:rPr>
      </w:pPr>
    </w:p>
    <w:p w:rsidR="005165B4" w:rsidRPr="004E3229" w:rsidRDefault="005165B4" w:rsidP="005165B4">
      <w:pPr>
        <w:widowControl w:val="0"/>
        <w:autoSpaceDE w:val="0"/>
        <w:autoSpaceDN w:val="0"/>
        <w:adjustRightInd w:val="0"/>
        <w:rPr>
          <w:sz w:val="22"/>
          <w:szCs w:val="22"/>
          <w:lang w:bidi="ar-SA"/>
        </w:rPr>
      </w:pPr>
      <w:r w:rsidRPr="004E3229">
        <w:rPr>
          <w:sz w:val="22"/>
          <w:szCs w:val="22"/>
          <w:lang w:bidi="ar-SA"/>
        </w:rPr>
        <w:t xml:space="preserve">Hammond, T., </w:t>
      </w:r>
      <w:proofErr w:type="spellStart"/>
      <w:r w:rsidRPr="004E3229">
        <w:rPr>
          <w:sz w:val="22"/>
          <w:szCs w:val="22"/>
          <w:lang w:bidi="ar-SA"/>
        </w:rPr>
        <w:t>Clayton</w:t>
      </w:r>
      <w:proofErr w:type="gramStart"/>
      <w:r w:rsidRPr="004E3229">
        <w:rPr>
          <w:sz w:val="22"/>
          <w:szCs w:val="22"/>
          <w:lang w:bidi="ar-SA"/>
        </w:rPr>
        <w:t>,B</w:t>
      </w:r>
      <w:proofErr w:type="spellEnd"/>
      <w:proofErr w:type="gramEnd"/>
      <w:r w:rsidRPr="004E3229">
        <w:rPr>
          <w:sz w:val="22"/>
          <w:szCs w:val="22"/>
          <w:lang w:bidi="ar-SA"/>
        </w:rPr>
        <w:t xml:space="preserve">.  </w:t>
      </w:r>
      <w:proofErr w:type="gramStart"/>
      <w:r w:rsidRPr="004E3229">
        <w:rPr>
          <w:sz w:val="22"/>
          <w:szCs w:val="22"/>
          <w:lang w:bidi="ar-SA"/>
        </w:rPr>
        <w:t>and</w:t>
      </w:r>
      <w:proofErr w:type="gramEnd"/>
      <w:r w:rsidRPr="004E3229">
        <w:rPr>
          <w:sz w:val="22"/>
          <w:szCs w:val="22"/>
          <w:lang w:bidi="ar-SA"/>
        </w:rPr>
        <w:t xml:space="preserve"> P. Arnold, P. (2009) South Africa’s transition from apartheid: The role of professional closure in the experiences of black chartered accountants, </w:t>
      </w:r>
      <w:r w:rsidR="008178EE" w:rsidRPr="008178EE">
        <w:rPr>
          <w:i/>
          <w:sz w:val="22"/>
          <w:szCs w:val="22"/>
          <w:lang w:bidi="ar-SA"/>
        </w:rPr>
        <w:t>Accounting, Organizations and Society</w:t>
      </w:r>
      <w:r w:rsidRPr="004E3229">
        <w:rPr>
          <w:sz w:val="22"/>
          <w:szCs w:val="22"/>
          <w:lang w:bidi="ar-SA"/>
        </w:rPr>
        <w:t>, Vol. 34, pp.705-721.</w:t>
      </w:r>
    </w:p>
    <w:p w:rsidR="001345A6" w:rsidRDefault="001345A6" w:rsidP="005165B4">
      <w:pPr>
        <w:rPr>
          <w:rFonts w:eastAsia="MS Mincho"/>
          <w:sz w:val="22"/>
          <w:szCs w:val="22"/>
          <w:lang w:eastAsia="zh-CN" w:bidi="ar-SA"/>
        </w:rPr>
      </w:pPr>
    </w:p>
    <w:p w:rsidR="00306309" w:rsidRPr="0093745D" w:rsidRDefault="00306309" w:rsidP="005165B4">
      <w:pPr>
        <w:rPr>
          <w:sz w:val="22"/>
          <w:szCs w:val="22"/>
        </w:rPr>
      </w:pPr>
      <w:r w:rsidRPr="0093745D">
        <w:rPr>
          <w:rFonts w:eastAsia="MS Mincho"/>
          <w:sz w:val="22"/>
          <w:szCs w:val="22"/>
          <w:lang w:eastAsia="zh-CN" w:bidi="ar-SA"/>
        </w:rPr>
        <w:t>Haynes, K. (2008). (Re</w:t>
      </w:r>
      <w:proofErr w:type="gramStart"/>
      <w:r w:rsidRPr="0093745D">
        <w:rPr>
          <w:rFonts w:eastAsia="MS Mincho"/>
          <w:sz w:val="22"/>
          <w:szCs w:val="22"/>
          <w:lang w:eastAsia="zh-CN" w:bidi="ar-SA"/>
        </w:rPr>
        <w:t>)figuring</w:t>
      </w:r>
      <w:proofErr w:type="gramEnd"/>
      <w:r w:rsidRPr="0093745D">
        <w:rPr>
          <w:rFonts w:eastAsia="MS Mincho"/>
          <w:sz w:val="22"/>
          <w:szCs w:val="22"/>
          <w:lang w:eastAsia="zh-CN" w:bidi="ar-SA"/>
        </w:rPr>
        <w:t xml:space="preserve"> accounting and maternal bodies: The gendered embodiment of accounting professionals. </w:t>
      </w:r>
      <w:r w:rsidRPr="0093745D">
        <w:rPr>
          <w:i/>
          <w:sz w:val="22"/>
          <w:szCs w:val="22"/>
        </w:rPr>
        <w:t>Accounting, Organizations and Society</w:t>
      </w:r>
      <w:r w:rsidRPr="0093745D">
        <w:rPr>
          <w:i/>
          <w:sz w:val="22"/>
          <w:szCs w:val="22"/>
        </w:rPr>
        <w:t xml:space="preserve">, </w:t>
      </w:r>
      <w:r w:rsidRPr="0093745D">
        <w:rPr>
          <w:sz w:val="22"/>
          <w:szCs w:val="22"/>
        </w:rPr>
        <w:t>33:328-348.</w:t>
      </w:r>
    </w:p>
    <w:p w:rsidR="00306309" w:rsidRPr="0093745D" w:rsidRDefault="00306309" w:rsidP="005165B4">
      <w:pPr>
        <w:rPr>
          <w:rFonts w:eastAsia="MS Mincho"/>
          <w:sz w:val="22"/>
          <w:szCs w:val="22"/>
          <w:lang w:eastAsia="zh-CN" w:bidi="ar-SA"/>
        </w:rPr>
      </w:pPr>
    </w:p>
    <w:p w:rsidR="005165B4" w:rsidRPr="0093745D" w:rsidRDefault="005165B4" w:rsidP="005165B4">
      <w:pPr>
        <w:rPr>
          <w:rFonts w:cs="SPSTimes-Roman"/>
          <w:sz w:val="22"/>
          <w:szCs w:val="22"/>
          <w:lang w:bidi="ar-SA"/>
        </w:rPr>
      </w:pPr>
      <w:r w:rsidRPr="0093745D">
        <w:rPr>
          <w:rFonts w:cs="SPSTimes-Roman"/>
          <w:sz w:val="22"/>
          <w:szCs w:val="22"/>
          <w:lang w:bidi="ar-SA"/>
        </w:rPr>
        <w:lastRenderedPageBreak/>
        <w:t xml:space="preserve">Johnson, E.; Lowe, J.; </w:t>
      </w:r>
      <w:proofErr w:type="spellStart"/>
      <w:r w:rsidRPr="0093745D">
        <w:rPr>
          <w:rFonts w:cs="SPSTimes-Roman"/>
          <w:sz w:val="22"/>
          <w:szCs w:val="22"/>
          <w:lang w:bidi="ar-SA"/>
        </w:rPr>
        <w:t>Reckers</w:t>
      </w:r>
      <w:proofErr w:type="spellEnd"/>
      <w:r w:rsidRPr="0093745D">
        <w:rPr>
          <w:rFonts w:cs="SPSTimes-Roman"/>
          <w:sz w:val="22"/>
          <w:szCs w:val="22"/>
          <w:lang w:bidi="ar-SA"/>
        </w:rPr>
        <w:t>, P. (2008</w:t>
      </w:r>
      <w:proofErr w:type="gramStart"/>
      <w:r w:rsidRPr="0093745D">
        <w:rPr>
          <w:rFonts w:cs="SPSTimes-Roman"/>
          <w:sz w:val="22"/>
          <w:szCs w:val="22"/>
          <w:lang w:bidi="ar-SA"/>
        </w:rPr>
        <w:t>)  Alternative</w:t>
      </w:r>
      <w:proofErr w:type="gramEnd"/>
      <w:r w:rsidRPr="0093745D">
        <w:rPr>
          <w:rFonts w:cs="SPSTimes-Roman"/>
          <w:sz w:val="22"/>
          <w:szCs w:val="22"/>
          <w:lang w:bidi="ar-SA"/>
        </w:rPr>
        <w:t xml:space="preserve"> work arrangements and perceived career success:  Current evidence from the big four </w:t>
      </w:r>
      <w:r w:rsidRPr="0093745D">
        <w:rPr>
          <w:rFonts w:cs="SPSTimesRomanExpert"/>
          <w:sz w:val="22"/>
          <w:szCs w:val="22"/>
          <w:lang w:bidi="ar-SA"/>
        </w:rPr>
        <w:t>Fi</w:t>
      </w:r>
      <w:r w:rsidRPr="0093745D">
        <w:rPr>
          <w:rFonts w:cs="SPSTimes-Roman"/>
          <w:sz w:val="22"/>
          <w:szCs w:val="22"/>
          <w:lang w:bidi="ar-SA"/>
        </w:rPr>
        <w:t xml:space="preserve">rms in the US. </w:t>
      </w:r>
      <w:r w:rsidRPr="0093745D">
        <w:rPr>
          <w:rFonts w:cs="SPSTimes-Roman"/>
          <w:i/>
          <w:sz w:val="22"/>
          <w:szCs w:val="22"/>
          <w:lang w:bidi="ar-SA"/>
        </w:rPr>
        <w:t>Accounting, Organizations and Society</w:t>
      </w:r>
      <w:r w:rsidRPr="0093745D">
        <w:rPr>
          <w:rFonts w:cs="SPSTimes-Roman"/>
          <w:sz w:val="22"/>
          <w:szCs w:val="22"/>
          <w:lang w:bidi="ar-SA"/>
        </w:rPr>
        <w:t xml:space="preserve"> 33: 48–72</w:t>
      </w:r>
      <w:r w:rsidR="0004107C" w:rsidRPr="0093745D">
        <w:rPr>
          <w:rFonts w:cs="SPSTimes-Roman"/>
          <w:sz w:val="22"/>
          <w:szCs w:val="22"/>
          <w:lang w:bidi="ar-SA"/>
        </w:rPr>
        <w:t>.</w:t>
      </w:r>
    </w:p>
    <w:p w:rsidR="0004107C" w:rsidRPr="0093745D" w:rsidRDefault="0004107C" w:rsidP="005165B4">
      <w:pPr>
        <w:rPr>
          <w:rFonts w:cs="SPSTimes-Roman"/>
          <w:sz w:val="22"/>
          <w:szCs w:val="22"/>
          <w:lang w:bidi="ar-SA"/>
        </w:rPr>
      </w:pPr>
    </w:p>
    <w:p w:rsidR="005F7505" w:rsidRPr="0093745D" w:rsidRDefault="005F7505" w:rsidP="005165B4">
      <w:pPr>
        <w:rPr>
          <w:rFonts w:cs="SPSTimes-Roman"/>
          <w:sz w:val="22"/>
          <w:szCs w:val="22"/>
          <w:lang w:bidi="ar-SA"/>
        </w:rPr>
      </w:pPr>
      <w:proofErr w:type="gramStart"/>
      <w:r w:rsidRPr="0093745D">
        <w:rPr>
          <w:rFonts w:cs="SPSTimes-Roman"/>
          <w:sz w:val="22"/>
          <w:szCs w:val="22"/>
          <w:lang w:bidi="ar-SA"/>
        </w:rPr>
        <w:t xml:space="preserve">Johnston, R. and </w:t>
      </w:r>
      <w:proofErr w:type="spellStart"/>
      <w:r w:rsidRPr="0093745D">
        <w:rPr>
          <w:rFonts w:cs="SPSTimes-Roman"/>
          <w:sz w:val="22"/>
          <w:szCs w:val="22"/>
          <w:lang w:bidi="ar-SA"/>
        </w:rPr>
        <w:t>Kyriacou</w:t>
      </w:r>
      <w:proofErr w:type="spellEnd"/>
      <w:r w:rsidRPr="0093745D">
        <w:rPr>
          <w:rFonts w:cs="SPSTimes-Roman"/>
          <w:sz w:val="22"/>
          <w:szCs w:val="22"/>
          <w:lang w:bidi="ar-SA"/>
        </w:rPr>
        <w:t>, O. (2011).</w:t>
      </w:r>
      <w:proofErr w:type="gramEnd"/>
      <w:r w:rsidRPr="0093745D">
        <w:rPr>
          <w:rFonts w:cs="SPSTimes-Roman"/>
          <w:sz w:val="22"/>
          <w:szCs w:val="22"/>
          <w:lang w:bidi="ar-SA"/>
        </w:rPr>
        <w:t xml:space="preserve"> </w:t>
      </w:r>
      <w:proofErr w:type="gramStart"/>
      <w:r w:rsidRPr="0093745D">
        <w:rPr>
          <w:rFonts w:cs="SPSTimes-Roman"/>
          <w:sz w:val="22"/>
          <w:szCs w:val="22"/>
          <w:lang w:bidi="ar-SA"/>
        </w:rPr>
        <w:t>Exploring inclusion, exclusion and ethnicities in the institutional structures of the UK accountancy.</w:t>
      </w:r>
      <w:proofErr w:type="gramEnd"/>
      <w:r w:rsidRPr="0093745D">
        <w:rPr>
          <w:rFonts w:cs="SPSTimes-Roman"/>
          <w:sz w:val="22"/>
          <w:szCs w:val="22"/>
          <w:lang w:bidi="ar-SA"/>
        </w:rPr>
        <w:t xml:space="preserve">  </w:t>
      </w:r>
      <w:r w:rsidRPr="0093745D">
        <w:rPr>
          <w:rFonts w:cs="SPSTimes-Roman"/>
          <w:i/>
          <w:sz w:val="22"/>
          <w:szCs w:val="22"/>
          <w:lang w:bidi="ar-SA"/>
        </w:rPr>
        <w:t>Equality, Diversity and Inclusion: An International Journal</w:t>
      </w:r>
      <w:r w:rsidRPr="0093745D">
        <w:rPr>
          <w:rFonts w:cs="SPSTimes-Roman"/>
          <w:sz w:val="22"/>
          <w:szCs w:val="22"/>
          <w:lang w:bidi="ar-SA"/>
        </w:rPr>
        <w:t>, 30:482-</w:t>
      </w:r>
      <w:r w:rsidR="00306309" w:rsidRPr="0093745D">
        <w:rPr>
          <w:rFonts w:cs="SPSTimes-Roman"/>
          <w:sz w:val="22"/>
          <w:szCs w:val="22"/>
          <w:lang w:bidi="ar-SA"/>
        </w:rPr>
        <w:t>497.</w:t>
      </w:r>
    </w:p>
    <w:p w:rsidR="00306309" w:rsidRDefault="00306309" w:rsidP="005165B4">
      <w:pPr>
        <w:rPr>
          <w:sz w:val="22"/>
          <w:szCs w:val="22"/>
        </w:rPr>
      </w:pPr>
    </w:p>
    <w:p w:rsidR="00306309" w:rsidRDefault="00306309" w:rsidP="005165B4">
      <w:pPr>
        <w:rPr>
          <w:sz w:val="22"/>
          <w:szCs w:val="22"/>
        </w:rPr>
      </w:pPr>
      <w:proofErr w:type="spellStart"/>
      <w:r>
        <w:rPr>
          <w:sz w:val="22"/>
          <w:szCs w:val="22"/>
        </w:rPr>
        <w:t>Jonsen</w:t>
      </w:r>
      <w:proofErr w:type="gramStart"/>
      <w:r>
        <w:rPr>
          <w:sz w:val="22"/>
          <w:szCs w:val="22"/>
        </w:rPr>
        <w:t>,K</w:t>
      </w:r>
      <w:proofErr w:type="spellEnd"/>
      <w:proofErr w:type="gramEnd"/>
      <w:r>
        <w:rPr>
          <w:sz w:val="22"/>
          <w:szCs w:val="22"/>
        </w:rPr>
        <w:t xml:space="preserve">.,  </w:t>
      </w:r>
      <w:proofErr w:type="spellStart"/>
      <w:r>
        <w:rPr>
          <w:sz w:val="22"/>
          <w:szCs w:val="22"/>
        </w:rPr>
        <w:t>Tatli,A</w:t>
      </w:r>
      <w:proofErr w:type="spellEnd"/>
      <w:r>
        <w:rPr>
          <w:sz w:val="22"/>
          <w:szCs w:val="22"/>
        </w:rPr>
        <w:t xml:space="preserve">.,  </w:t>
      </w:r>
      <w:proofErr w:type="spellStart"/>
      <w:r>
        <w:rPr>
          <w:sz w:val="22"/>
          <w:szCs w:val="22"/>
        </w:rPr>
        <w:t>Ozbligin</w:t>
      </w:r>
      <w:proofErr w:type="spellEnd"/>
      <w:r>
        <w:rPr>
          <w:sz w:val="22"/>
          <w:szCs w:val="22"/>
        </w:rPr>
        <w:t xml:space="preserve">, M. and M. Bell. (2013). </w:t>
      </w:r>
      <w:proofErr w:type="gramStart"/>
      <w:r>
        <w:rPr>
          <w:sz w:val="22"/>
          <w:szCs w:val="22"/>
        </w:rPr>
        <w:t>The</w:t>
      </w:r>
      <w:proofErr w:type="gramEnd"/>
      <w:r>
        <w:rPr>
          <w:sz w:val="22"/>
          <w:szCs w:val="22"/>
        </w:rPr>
        <w:t xml:space="preserve"> tragedy of the uncommon: Reframing workforce diversity.  </w:t>
      </w:r>
      <w:r w:rsidRPr="00390E06">
        <w:rPr>
          <w:i/>
          <w:sz w:val="22"/>
          <w:szCs w:val="22"/>
        </w:rPr>
        <w:t>Human Relations</w:t>
      </w:r>
      <w:r>
        <w:rPr>
          <w:sz w:val="22"/>
          <w:szCs w:val="22"/>
        </w:rPr>
        <w:t xml:space="preserve">, </w:t>
      </w:r>
      <w:r w:rsidR="00390E06">
        <w:rPr>
          <w:sz w:val="22"/>
          <w:szCs w:val="22"/>
        </w:rPr>
        <w:t>66:271-294.</w:t>
      </w:r>
    </w:p>
    <w:p w:rsidR="00306309" w:rsidRDefault="00306309" w:rsidP="005165B4">
      <w:pPr>
        <w:rPr>
          <w:rFonts w:cs="SPSTimes-Roman"/>
          <w:sz w:val="22"/>
          <w:szCs w:val="22"/>
          <w:lang w:bidi="ar-SA"/>
        </w:rPr>
      </w:pPr>
    </w:p>
    <w:p w:rsidR="00000000" w:rsidRPr="0093745D" w:rsidRDefault="0004107C">
      <w:pPr>
        <w:widowControl w:val="0"/>
        <w:autoSpaceDE w:val="0"/>
        <w:autoSpaceDN w:val="0"/>
        <w:adjustRightInd w:val="0"/>
        <w:rPr>
          <w:sz w:val="22"/>
          <w:szCs w:val="22"/>
        </w:rPr>
      </w:pPr>
      <w:r w:rsidRPr="0093745D">
        <w:rPr>
          <w:sz w:val="22"/>
          <w:szCs w:val="22"/>
        </w:rPr>
        <w:t xml:space="preserve">Kim, S.N. (2004) Imperialism without empire: silence in contemporary accounting research on race/ethnicity </w:t>
      </w:r>
      <w:r w:rsidRPr="0093745D">
        <w:rPr>
          <w:i/>
          <w:sz w:val="22"/>
          <w:szCs w:val="22"/>
        </w:rPr>
        <w:t>Critical Perspectives in Accounting</w:t>
      </w:r>
      <w:r w:rsidRPr="0093745D">
        <w:rPr>
          <w:sz w:val="22"/>
          <w:szCs w:val="22"/>
        </w:rPr>
        <w:t xml:space="preserve">. </w:t>
      </w:r>
      <w:proofErr w:type="gramStart"/>
      <w:r w:rsidRPr="0093745D">
        <w:rPr>
          <w:sz w:val="22"/>
          <w:szCs w:val="22"/>
        </w:rPr>
        <w:t>95-133.</w:t>
      </w:r>
      <w:proofErr w:type="gramEnd"/>
    </w:p>
    <w:p w:rsidR="001345A6" w:rsidRDefault="001345A6" w:rsidP="005165B4">
      <w:pPr>
        <w:rPr>
          <w:rFonts w:cs="SPSTimes-Roman"/>
          <w:sz w:val="22"/>
          <w:szCs w:val="22"/>
          <w:lang w:bidi="ar-SA"/>
        </w:rPr>
      </w:pPr>
    </w:p>
    <w:p w:rsidR="00306309" w:rsidRDefault="00306309" w:rsidP="005165B4">
      <w:pPr>
        <w:rPr>
          <w:rFonts w:cs="SPSTimes-Roman"/>
          <w:sz w:val="22"/>
          <w:szCs w:val="22"/>
          <w:lang w:bidi="ar-SA"/>
        </w:rPr>
      </w:pPr>
      <w:proofErr w:type="spellStart"/>
      <w:r>
        <w:rPr>
          <w:rFonts w:cs="SPSTimes-Roman"/>
          <w:sz w:val="22"/>
          <w:szCs w:val="22"/>
          <w:lang w:bidi="ar-SA"/>
        </w:rPr>
        <w:t>Musson</w:t>
      </w:r>
      <w:proofErr w:type="spellEnd"/>
      <w:r>
        <w:rPr>
          <w:rFonts w:cs="SPSTimes-Roman"/>
          <w:sz w:val="22"/>
          <w:szCs w:val="22"/>
          <w:lang w:bidi="ar-SA"/>
        </w:rPr>
        <w:t xml:space="preserve">, G. and </w:t>
      </w:r>
      <w:proofErr w:type="spellStart"/>
      <w:r>
        <w:rPr>
          <w:rFonts w:cs="SPSTimes-Roman"/>
          <w:sz w:val="22"/>
          <w:szCs w:val="22"/>
          <w:lang w:bidi="ar-SA"/>
        </w:rPr>
        <w:t>Tietze</w:t>
      </w:r>
      <w:proofErr w:type="spellEnd"/>
      <w:r>
        <w:rPr>
          <w:rFonts w:cs="SPSTimes-Roman"/>
          <w:sz w:val="22"/>
          <w:szCs w:val="22"/>
          <w:lang w:bidi="ar-SA"/>
        </w:rPr>
        <w:t xml:space="preserve">, S. (2004). Places and Spaces: The role of metonymy in organizational talk, </w:t>
      </w:r>
      <w:r w:rsidRPr="00390E06">
        <w:rPr>
          <w:rFonts w:cs="SPSTimes-Roman"/>
          <w:i/>
          <w:sz w:val="22"/>
          <w:szCs w:val="22"/>
          <w:lang w:bidi="ar-SA"/>
        </w:rPr>
        <w:t>Journal of Management Studies</w:t>
      </w:r>
      <w:r>
        <w:rPr>
          <w:rFonts w:cs="SPSTimes-Roman"/>
          <w:sz w:val="22"/>
          <w:szCs w:val="22"/>
          <w:lang w:bidi="ar-SA"/>
        </w:rPr>
        <w:t>, 41:1301-1323.</w:t>
      </w:r>
    </w:p>
    <w:p w:rsidR="00377D94" w:rsidRDefault="00377D94" w:rsidP="001345A6">
      <w:pPr>
        <w:rPr>
          <w:sz w:val="22"/>
          <w:szCs w:val="22"/>
        </w:rPr>
      </w:pPr>
    </w:p>
    <w:p w:rsidR="001345A6" w:rsidRDefault="001345A6" w:rsidP="001345A6">
      <w:pPr>
        <w:rPr>
          <w:sz w:val="22"/>
          <w:szCs w:val="22"/>
        </w:rPr>
      </w:pPr>
      <w:proofErr w:type="gramStart"/>
      <w:r w:rsidRPr="001345A6">
        <w:rPr>
          <w:sz w:val="22"/>
          <w:szCs w:val="22"/>
        </w:rPr>
        <w:t>Ontario Office of Fairness Commissioner (2010) Annual Report.</w:t>
      </w:r>
      <w:proofErr w:type="gramEnd"/>
      <w:r w:rsidRPr="001345A6">
        <w:rPr>
          <w:sz w:val="22"/>
          <w:szCs w:val="22"/>
        </w:rPr>
        <w:t xml:space="preserve"> </w:t>
      </w:r>
      <w:hyperlink r:id="rId9" w:history="1">
        <w:r w:rsidRPr="001345A6">
          <w:rPr>
            <w:rStyle w:val="Hyperlink"/>
            <w:rFonts w:cs="Calibri"/>
            <w:sz w:val="22"/>
            <w:szCs w:val="22"/>
            <w:lang w:val="en-CA" w:eastAsia="en-CA"/>
          </w:rPr>
          <w:t>http://www.fairnesscommissioner.ca/en/highlights/quick_facts/location_of_member_training.php</w:t>
        </w:r>
      </w:hyperlink>
      <w:r w:rsidRPr="001345A6">
        <w:rPr>
          <w:rFonts w:cs="Calibri"/>
          <w:color w:val="000000"/>
          <w:sz w:val="22"/>
          <w:szCs w:val="22"/>
          <w:lang w:val="en-CA" w:eastAsia="en-CA"/>
        </w:rPr>
        <w:t xml:space="preserve"> </w:t>
      </w:r>
      <w:r w:rsidRPr="001345A6">
        <w:rPr>
          <w:sz w:val="22"/>
          <w:szCs w:val="22"/>
        </w:rPr>
        <w:t>retrieved on January 30, 2012</w:t>
      </w:r>
      <w:r w:rsidR="006C75C4">
        <w:rPr>
          <w:sz w:val="22"/>
          <w:szCs w:val="22"/>
        </w:rPr>
        <w:t>.</w:t>
      </w:r>
    </w:p>
    <w:p w:rsidR="006C75C4" w:rsidRDefault="006C75C4" w:rsidP="001345A6">
      <w:pPr>
        <w:rPr>
          <w:sz w:val="22"/>
          <w:szCs w:val="22"/>
        </w:rPr>
      </w:pPr>
    </w:p>
    <w:p w:rsidR="00306309" w:rsidRDefault="00306309" w:rsidP="001345A6">
      <w:pPr>
        <w:rPr>
          <w:sz w:val="22"/>
          <w:szCs w:val="22"/>
        </w:rPr>
      </w:pPr>
      <w:proofErr w:type="spellStart"/>
      <w:r>
        <w:rPr>
          <w:sz w:val="22"/>
          <w:szCs w:val="22"/>
        </w:rPr>
        <w:t>Ozbilgin</w:t>
      </w:r>
      <w:proofErr w:type="spellEnd"/>
      <w:r>
        <w:rPr>
          <w:sz w:val="22"/>
          <w:szCs w:val="22"/>
        </w:rPr>
        <w:t xml:space="preserve">, M. and </w:t>
      </w:r>
      <w:proofErr w:type="spellStart"/>
      <w:r>
        <w:rPr>
          <w:sz w:val="22"/>
          <w:szCs w:val="22"/>
        </w:rPr>
        <w:t>Tatli</w:t>
      </w:r>
      <w:proofErr w:type="spellEnd"/>
      <w:r>
        <w:rPr>
          <w:sz w:val="22"/>
          <w:szCs w:val="22"/>
        </w:rPr>
        <w:t>, A. (2011</w:t>
      </w:r>
      <w:proofErr w:type="gramStart"/>
      <w:r>
        <w:rPr>
          <w:sz w:val="22"/>
          <w:szCs w:val="22"/>
        </w:rPr>
        <w:t>)  Mapping</w:t>
      </w:r>
      <w:proofErr w:type="gramEnd"/>
      <w:r>
        <w:rPr>
          <w:sz w:val="22"/>
          <w:szCs w:val="22"/>
        </w:rPr>
        <w:t xml:space="preserve"> out the field of equality and diversity: Rise of individualism and voluntarism. </w:t>
      </w:r>
      <w:r w:rsidRPr="00390E06">
        <w:rPr>
          <w:i/>
          <w:sz w:val="22"/>
          <w:szCs w:val="22"/>
        </w:rPr>
        <w:t>Human Relations</w:t>
      </w:r>
      <w:r>
        <w:rPr>
          <w:sz w:val="22"/>
          <w:szCs w:val="22"/>
        </w:rPr>
        <w:t>, 64:1229-1254.</w:t>
      </w:r>
    </w:p>
    <w:p w:rsidR="00306309" w:rsidRDefault="00306309" w:rsidP="001345A6">
      <w:pPr>
        <w:rPr>
          <w:sz w:val="22"/>
          <w:szCs w:val="22"/>
        </w:rPr>
      </w:pPr>
    </w:p>
    <w:p w:rsidR="006C75C4" w:rsidRPr="001345A6" w:rsidRDefault="006C75C4" w:rsidP="001345A6">
      <w:pPr>
        <w:rPr>
          <w:sz w:val="22"/>
          <w:szCs w:val="22"/>
        </w:rPr>
      </w:pPr>
      <w:proofErr w:type="spellStart"/>
      <w:r w:rsidRPr="004E3229">
        <w:rPr>
          <w:rFonts w:eastAsia="Times New Roman"/>
          <w:sz w:val="22"/>
          <w:szCs w:val="22"/>
        </w:rPr>
        <w:t>Poullaos</w:t>
      </w:r>
      <w:proofErr w:type="spellEnd"/>
      <w:r w:rsidRPr="004E3229">
        <w:rPr>
          <w:rFonts w:eastAsia="Times New Roman"/>
          <w:sz w:val="22"/>
          <w:szCs w:val="22"/>
        </w:rPr>
        <w:t>, C.</w:t>
      </w:r>
      <w:r w:rsidR="009231F0">
        <w:rPr>
          <w:rFonts w:eastAsia="Times New Roman"/>
          <w:sz w:val="22"/>
          <w:szCs w:val="22"/>
        </w:rPr>
        <w:t xml:space="preserve"> 2009. Profession, race and empire: Keeping the centre pure 1921-1927. </w:t>
      </w:r>
      <w:proofErr w:type="gramStart"/>
      <w:r w:rsidR="008178EE" w:rsidRPr="008178EE">
        <w:rPr>
          <w:rFonts w:eastAsia="Times New Roman"/>
          <w:i/>
          <w:sz w:val="22"/>
          <w:szCs w:val="22"/>
        </w:rPr>
        <w:t>Accounting, Auditing, &amp; Accountability Journal</w:t>
      </w:r>
      <w:r w:rsidR="009231F0">
        <w:rPr>
          <w:rFonts w:eastAsia="Times New Roman"/>
          <w:sz w:val="22"/>
          <w:szCs w:val="22"/>
        </w:rPr>
        <w:t>.</w:t>
      </w:r>
      <w:proofErr w:type="gramEnd"/>
      <w:r w:rsidR="009231F0">
        <w:rPr>
          <w:rFonts w:eastAsia="Times New Roman"/>
          <w:sz w:val="22"/>
          <w:szCs w:val="22"/>
        </w:rPr>
        <w:t xml:space="preserve"> 22(3): 429-468.</w:t>
      </w:r>
    </w:p>
    <w:p w:rsidR="005165B4" w:rsidRPr="001345A6" w:rsidRDefault="005165B4" w:rsidP="005165B4">
      <w:pPr>
        <w:rPr>
          <w:rFonts w:cs="SPSTimes-Roman"/>
          <w:sz w:val="22"/>
          <w:szCs w:val="22"/>
          <w:lang w:bidi="ar-SA"/>
        </w:rPr>
      </w:pPr>
    </w:p>
    <w:p w:rsidR="005165B4" w:rsidRPr="004E3229" w:rsidRDefault="005165B4" w:rsidP="005165B4">
      <w:pPr>
        <w:rPr>
          <w:rFonts w:eastAsia="Times New Roman"/>
          <w:sz w:val="22"/>
          <w:szCs w:val="22"/>
        </w:rPr>
      </w:pPr>
      <w:proofErr w:type="spellStart"/>
      <w:r w:rsidRPr="004E3229">
        <w:rPr>
          <w:rFonts w:eastAsia="Times New Roman"/>
          <w:sz w:val="22"/>
          <w:szCs w:val="22"/>
        </w:rPr>
        <w:t>Poullaos</w:t>
      </w:r>
      <w:proofErr w:type="spellEnd"/>
      <w:r w:rsidRPr="004E3229">
        <w:rPr>
          <w:rFonts w:eastAsia="Times New Roman"/>
          <w:sz w:val="22"/>
          <w:szCs w:val="22"/>
        </w:rPr>
        <w:t xml:space="preserve">, C. and Sian, S. (2010a) Accountancy and the Empire: Setting the Stage in </w:t>
      </w:r>
      <w:proofErr w:type="spellStart"/>
      <w:r w:rsidRPr="004E3229">
        <w:rPr>
          <w:rFonts w:eastAsia="Times New Roman"/>
          <w:sz w:val="22"/>
          <w:szCs w:val="22"/>
        </w:rPr>
        <w:t>Poullaos</w:t>
      </w:r>
      <w:proofErr w:type="spellEnd"/>
      <w:r w:rsidRPr="004E3229">
        <w:rPr>
          <w:rFonts w:eastAsia="Times New Roman"/>
          <w:sz w:val="22"/>
          <w:szCs w:val="22"/>
        </w:rPr>
        <w:t>, C and Sian, S (</w:t>
      </w:r>
      <w:proofErr w:type="spellStart"/>
      <w:r w:rsidRPr="004E3229">
        <w:rPr>
          <w:rFonts w:eastAsia="Times New Roman"/>
          <w:sz w:val="22"/>
          <w:szCs w:val="22"/>
        </w:rPr>
        <w:t>Eds</w:t>
      </w:r>
      <w:proofErr w:type="spellEnd"/>
      <w:r w:rsidRPr="004E3229">
        <w:rPr>
          <w:rFonts w:eastAsia="Times New Roman"/>
          <w:sz w:val="22"/>
          <w:szCs w:val="22"/>
        </w:rPr>
        <w:t xml:space="preserve">), </w:t>
      </w:r>
      <w:r w:rsidRPr="004E3229">
        <w:rPr>
          <w:rFonts w:eastAsia="Times New Roman"/>
          <w:i/>
          <w:sz w:val="22"/>
          <w:szCs w:val="22"/>
        </w:rPr>
        <w:t xml:space="preserve">Accountancy and Empire: The British Legacy of Professional Organization. </w:t>
      </w:r>
      <w:r w:rsidRPr="004E3229">
        <w:rPr>
          <w:rFonts w:eastAsia="Times New Roman"/>
          <w:sz w:val="22"/>
          <w:szCs w:val="22"/>
        </w:rPr>
        <w:t xml:space="preserve">New York: </w:t>
      </w:r>
      <w:proofErr w:type="spellStart"/>
      <w:r w:rsidRPr="004E3229">
        <w:rPr>
          <w:rFonts w:eastAsia="Times New Roman"/>
          <w:sz w:val="22"/>
          <w:szCs w:val="22"/>
        </w:rPr>
        <w:t>Routledge</w:t>
      </w:r>
      <w:proofErr w:type="spellEnd"/>
      <w:r w:rsidRPr="004E3229">
        <w:rPr>
          <w:rFonts w:eastAsia="Times New Roman"/>
          <w:sz w:val="22"/>
          <w:szCs w:val="22"/>
        </w:rPr>
        <w:t>.</w:t>
      </w:r>
    </w:p>
    <w:p w:rsidR="005165B4" w:rsidRPr="004E3229" w:rsidRDefault="005165B4" w:rsidP="005165B4">
      <w:pPr>
        <w:rPr>
          <w:rFonts w:eastAsia="Times New Roman"/>
          <w:sz w:val="22"/>
          <w:szCs w:val="22"/>
        </w:rPr>
      </w:pPr>
    </w:p>
    <w:p w:rsidR="005165B4" w:rsidRPr="004E3229" w:rsidRDefault="005165B4" w:rsidP="005165B4">
      <w:pPr>
        <w:rPr>
          <w:rFonts w:eastAsia="Times New Roman"/>
          <w:sz w:val="22"/>
          <w:szCs w:val="22"/>
        </w:rPr>
      </w:pPr>
      <w:proofErr w:type="spellStart"/>
      <w:r w:rsidRPr="004E3229">
        <w:rPr>
          <w:rFonts w:eastAsia="Times New Roman"/>
          <w:sz w:val="22"/>
          <w:szCs w:val="22"/>
        </w:rPr>
        <w:t>Poullaos</w:t>
      </w:r>
      <w:proofErr w:type="spellEnd"/>
      <w:r w:rsidRPr="004E3229">
        <w:rPr>
          <w:rFonts w:eastAsia="Times New Roman"/>
          <w:sz w:val="22"/>
          <w:szCs w:val="22"/>
        </w:rPr>
        <w:t xml:space="preserve">, C. and Sian, S. (2010b) Accountancy and the Empire: </w:t>
      </w:r>
      <w:proofErr w:type="spellStart"/>
      <w:r w:rsidRPr="004E3229">
        <w:rPr>
          <w:rFonts w:eastAsia="Times New Roman"/>
          <w:sz w:val="22"/>
          <w:szCs w:val="22"/>
        </w:rPr>
        <w:t>Connexions</w:t>
      </w:r>
      <w:proofErr w:type="spellEnd"/>
      <w:r w:rsidRPr="004E3229">
        <w:rPr>
          <w:rFonts w:eastAsia="Times New Roman"/>
          <w:sz w:val="22"/>
          <w:szCs w:val="22"/>
        </w:rPr>
        <w:t xml:space="preserve">, </w:t>
      </w:r>
      <w:proofErr w:type="spellStart"/>
      <w:r w:rsidRPr="004E3229">
        <w:rPr>
          <w:rFonts w:eastAsia="Times New Roman"/>
          <w:sz w:val="22"/>
          <w:szCs w:val="22"/>
        </w:rPr>
        <w:t>Patterns</w:t>
      </w:r>
      <w:proofErr w:type="gramStart"/>
      <w:r w:rsidRPr="004E3229">
        <w:rPr>
          <w:rFonts w:eastAsia="Times New Roman"/>
          <w:sz w:val="22"/>
          <w:szCs w:val="22"/>
        </w:rPr>
        <w:t>,and</w:t>
      </w:r>
      <w:proofErr w:type="spellEnd"/>
      <w:proofErr w:type="gramEnd"/>
      <w:r w:rsidRPr="004E3229">
        <w:rPr>
          <w:rFonts w:eastAsia="Times New Roman"/>
          <w:sz w:val="22"/>
          <w:szCs w:val="22"/>
        </w:rPr>
        <w:t xml:space="preserve"> Suggestions. In </w:t>
      </w:r>
      <w:proofErr w:type="spellStart"/>
      <w:r w:rsidRPr="004E3229">
        <w:rPr>
          <w:rFonts w:eastAsia="Times New Roman"/>
          <w:sz w:val="22"/>
          <w:szCs w:val="22"/>
        </w:rPr>
        <w:t>Poullaos</w:t>
      </w:r>
      <w:proofErr w:type="spellEnd"/>
      <w:r w:rsidRPr="004E3229">
        <w:rPr>
          <w:rFonts w:eastAsia="Times New Roman"/>
          <w:sz w:val="22"/>
          <w:szCs w:val="22"/>
        </w:rPr>
        <w:t>, C and Sian, S (</w:t>
      </w:r>
      <w:proofErr w:type="spellStart"/>
      <w:r w:rsidRPr="004E3229">
        <w:rPr>
          <w:rFonts w:eastAsia="Times New Roman"/>
          <w:sz w:val="22"/>
          <w:szCs w:val="22"/>
        </w:rPr>
        <w:t>Eds</w:t>
      </w:r>
      <w:proofErr w:type="spellEnd"/>
      <w:r w:rsidRPr="004E3229">
        <w:rPr>
          <w:rFonts w:eastAsia="Times New Roman"/>
          <w:sz w:val="22"/>
          <w:szCs w:val="22"/>
        </w:rPr>
        <w:t>)</w:t>
      </w:r>
      <w:proofErr w:type="gramStart"/>
      <w:r w:rsidRPr="004E3229">
        <w:rPr>
          <w:rFonts w:eastAsia="Times New Roman"/>
          <w:sz w:val="22"/>
          <w:szCs w:val="22"/>
        </w:rPr>
        <w:t xml:space="preserve">,  </w:t>
      </w:r>
      <w:r w:rsidRPr="004E3229">
        <w:rPr>
          <w:rFonts w:eastAsia="Times New Roman"/>
          <w:i/>
          <w:sz w:val="22"/>
          <w:szCs w:val="22"/>
        </w:rPr>
        <w:t>Accountancy</w:t>
      </w:r>
      <w:proofErr w:type="gramEnd"/>
      <w:r w:rsidRPr="004E3229">
        <w:rPr>
          <w:rFonts w:eastAsia="Times New Roman"/>
          <w:i/>
          <w:sz w:val="22"/>
          <w:szCs w:val="22"/>
        </w:rPr>
        <w:t xml:space="preserve"> and Empire: The British Legacy of Professional Organization. </w:t>
      </w:r>
      <w:r w:rsidRPr="004E3229">
        <w:rPr>
          <w:rFonts w:eastAsia="Times New Roman"/>
          <w:sz w:val="22"/>
          <w:szCs w:val="22"/>
        </w:rPr>
        <w:t xml:space="preserve">New York: </w:t>
      </w:r>
      <w:proofErr w:type="spellStart"/>
      <w:r w:rsidRPr="004E3229">
        <w:rPr>
          <w:rFonts w:eastAsia="Times New Roman"/>
          <w:sz w:val="22"/>
          <w:szCs w:val="22"/>
        </w:rPr>
        <w:t>Routledge</w:t>
      </w:r>
      <w:proofErr w:type="spellEnd"/>
      <w:r w:rsidRPr="004E3229">
        <w:rPr>
          <w:rFonts w:eastAsia="Times New Roman"/>
          <w:sz w:val="22"/>
          <w:szCs w:val="22"/>
        </w:rPr>
        <w:t>.</w:t>
      </w:r>
    </w:p>
    <w:p w:rsidR="005165B4" w:rsidRPr="004E3229" w:rsidRDefault="005165B4" w:rsidP="005165B4">
      <w:pPr>
        <w:tabs>
          <w:tab w:val="left" w:pos="6960"/>
        </w:tabs>
        <w:rPr>
          <w:sz w:val="22"/>
          <w:szCs w:val="22"/>
        </w:rPr>
      </w:pPr>
      <w:r w:rsidRPr="004E3229">
        <w:rPr>
          <w:sz w:val="22"/>
          <w:szCs w:val="22"/>
        </w:rPr>
        <w:tab/>
      </w:r>
    </w:p>
    <w:p w:rsidR="00A97FC6" w:rsidRPr="0093745D" w:rsidRDefault="00306309" w:rsidP="00306309">
      <w:pPr>
        <w:rPr>
          <w:sz w:val="22"/>
          <w:szCs w:val="22"/>
        </w:rPr>
      </w:pPr>
      <w:proofErr w:type="spellStart"/>
      <w:r w:rsidRPr="0093745D">
        <w:rPr>
          <w:sz w:val="22"/>
          <w:szCs w:val="22"/>
        </w:rPr>
        <w:t>Vaara</w:t>
      </w:r>
      <w:proofErr w:type="spellEnd"/>
      <w:r w:rsidRPr="0093745D">
        <w:rPr>
          <w:sz w:val="22"/>
          <w:szCs w:val="22"/>
        </w:rPr>
        <w:t xml:space="preserve">, E. and </w:t>
      </w:r>
      <w:proofErr w:type="spellStart"/>
      <w:r w:rsidRPr="0093745D">
        <w:rPr>
          <w:sz w:val="22"/>
          <w:szCs w:val="22"/>
        </w:rPr>
        <w:t>Riad</w:t>
      </w:r>
      <w:proofErr w:type="spellEnd"/>
      <w:r w:rsidRPr="0093745D">
        <w:rPr>
          <w:sz w:val="22"/>
          <w:szCs w:val="22"/>
        </w:rPr>
        <w:t xml:space="preserve">, S. (2010). </w:t>
      </w:r>
      <w:proofErr w:type="gramStart"/>
      <w:r w:rsidRPr="0093745D">
        <w:rPr>
          <w:sz w:val="22"/>
          <w:szCs w:val="22"/>
        </w:rPr>
        <w:t>Varieties of National Metonymy in Media Accounts of International Mergers and Acquisitions.</w:t>
      </w:r>
      <w:proofErr w:type="gramEnd"/>
      <w:r w:rsidRPr="0093745D">
        <w:rPr>
          <w:sz w:val="22"/>
          <w:szCs w:val="22"/>
        </w:rPr>
        <w:t xml:space="preserve"> Journal of Management Studies, </w:t>
      </w:r>
    </w:p>
    <w:p w:rsidR="00306309" w:rsidRDefault="00306309" w:rsidP="00306309"/>
    <w:p w:rsidR="00306309" w:rsidRPr="0093745D" w:rsidRDefault="00306309" w:rsidP="00306309">
      <w:pPr>
        <w:rPr>
          <w:sz w:val="22"/>
          <w:szCs w:val="22"/>
        </w:rPr>
      </w:pPr>
      <w:proofErr w:type="gramStart"/>
      <w:r w:rsidRPr="0093745D">
        <w:rPr>
          <w:sz w:val="22"/>
          <w:szCs w:val="22"/>
        </w:rPr>
        <w:t xml:space="preserve">Van </w:t>
      </w:r>
      <w:proofErr w:type="spellStart"/>
      <w:r w:rsidRPr="0093745D">
        <w:rPr>
          <w:sz w:val="22"/>
          <w:szCs w:val="22"/>
        </w:rPr>
        <w:t>Laer</w:t>
      </w:r>
      <w:proofErr w:type="spellEnd"/>
      <w:r w:rsidRPr="0093745D">
        <w:rPr>
          <w:sz w:val="22"/>
          <w:szCs w:val="22"/>
        </w:rPr>
        <w:t xml:space="preserve">, K. and </w:t>
      </w:r>
      <w:proofErr w:type="spellStart"/>
      <w:r w:rsidRPr="0093745D">
        <w:rPr>
          <w:sz w:val="22"/>
          <w:szCs w:val="22"/>
        </w:rPr>
        <w:t>Janssens</w:t>
      </w:r>
      <w:proofErr w:type="spellEnd"/>
      <w:r w:rsidRPr="0093745D">
        <w:rPr>
          <w:sz w:val="22"/>
          <w:szCs w:val="22"/>
        </w:rPr>
        <w:t>, M. (2011).</w:t>
      </w:r>
      <w:proofErr w:type="gramEnd"/>
      <w:r w:rsidRPr="0093745D">
        <w:rPr>
          <w:sz w:val="22"/>
          <w:szCs w:val="22"/>
        </w:rPr>
        <w:t xml:space="preserve">  </w:t>
      </w:r>
      <w:proofErr w:type="gramStart"/>
      <w:r w:rsidRPr="0093745D">
        <w:rPr>
          <w:sz w:val="22"/>
          <w:szCs w:val="22"/>
        </w:rPr>
        <w:t>Ethnic minority professionals’ experiences with subtle discrimination in the workplace.</w:t>
      </w:r>
      <w:proofErr w:type="gramEnd"/>
      <w:r w:rsidRPr="0093745D">
        <w:rPr>
          <w:sz w:val="22"/>
          <w:szCs w:val="22"/>
        </w:rPr>
        <w:t xml:space="preserve"> Human Relations, 64:1203-1227.</w:t>
      </w:r>
    </w:p>
    <w:sectPr w:rsidR="00306309" w:rsidRPr="0093745D" w:rsidSect="00880E2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2D5" w:rsidRDefault="00D502D5" w:rsidP="00DC0647">
      <w:r>
        <w:separator/>
      </w:r>
    </w:p>
  </w:endnote>
  <w:endnote w:type="continuationSeparator" w:id="0">
    <w:p w:rsidR="00D502D5" w:rsidRDefault="00D502D5" w:rsidP="00DC06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60405020304"/>
    <w:charset w:val="00"/>
    <w:family w:val="roman"/>
    <w:pitch w:val="variable"/>
    <w:sig w:usb0="00000007" w:usb1="00000000" w:usb2="00000000" w:usb3="00000000" w:csb0="00000093" w:csb1="00000000"/>
  </w:font>
  <w:font w:name="AdvPSTim">
    <w:panose1 w:val="00000000000000000000"/>
    <w:charset w:val="00"/>
    <w:family w:val="auto"/>
    <w:notTrueType/>
    <w:pitch w:val="default"/>
    <w:sig w:usb0="00000003" w:usb1="00000000" w:usb2="00000000" w:usb3="00000000" w:csb0="00000001" w:csb1="00000000"/>
  </w:font>
  <w:font w:name="SPSTimes-Roman">
    <w:panose1 w:val="00000000000000000000"/>
    <w:charset w:val="00"/>
    <w:family w:val="auto"/>
    <w:notTrueType/>
    <w:pitch w:val="default"/>
    <w:sig w:usb0="00000003" w:usb1="00000000" w:usb2="00000000" w:usb3="00000000" w:csb0="00000001" w:csb1="00000000"/>
  </w:font>
  <w:font w:name="SPSTimesRomanExper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F0" w:rsidRDefault="00FA0BF0">
    <w:pPr>
      <w:pStyle w:val="Footer"/>
      <w:pBdr>
        <w:top w:val="thinThickSmallGap" w:sz="24" w:space="1" w:color="622423" w:themeColor="accent2" w:themeShade="7F"/>
      </w:pBdr>
      <w:rPr>
        <w:rFonts w:asciiTheme="majorHAnsi" w:hAnsiTheme="majorHAnsi"/>
      </w:rPr>
    </w:pPr>
    <w:r>
      <w:rPr>
        <w:sz w:val="22"/>
        <w:szCs w:val="22"/>
      </w:rPr>
      <w:t>6</w:t>
    </w:r>
    <w:r w:rsidRPr="001345A6">
      <w:rPr>
        <w:sz w:val="22"/>
        <w:szCs w:val="22"/>
        <w:vertAlign w:val="superscript"/>
      </w:rPr>
      <w:t>th</w:t>
    </w:r>
    <w:r>
      <w:rPr>
        <w:sz w:val="22"/>
        <w:szCs w:val="22"/>
      </w:rPr>
      <w:t xml:space="preserve"> Equality, Diversity and Inclusion International Conference, 2013 </w:t>
    </w:r>
    <w:r>
      <w:rPr>
        <w:rFonts w:asciiTheme="majorHAnsi" w:hAnsiTheme="majorHAnsi"/>
      </w:rPr>
      <w:ptab w:relativeTo="margin" w:alignment="right" w:leader="none"/>
    </w:r>
    <w:r>
      <w:rPr>
        <w:rFonts w:asciiTheme="majorHAnsi" w:hAnsiTheme="majorHAnsi"/>
      </w:rPr>
      <w:t xml:space="preserve">Page </w:t>
    </w:r>
    <w:fldSimple w:instr=" PAGE   \* MERGEFORMAT ">
      <w:r w:rsidR="00021189" w:rsidRPr="00021189">
        <w:rPr>
          <w:rFonts w:asciiTheme="majorHAnsi" w:hAnsiTheme="majorHAnsi"/>
          <w:noProof/>
        </w:rPr>
        <w:t>9</w:t>
      </w:r>
    </w:fldSimple>
  </w:p>
  <w:p w:rsidR="00FA0BF0" w:rsidRDefault="00FA0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2D5" w:rsidRDefault="00D502D5" w:rsidP="00DC0647">
      <w:r>
        <w:separator/>
      </w:r>
    </w:p>
  </w:footnote>
  <w:footnote w:type="continuationSeparator" w:id="0">
    <w:p w:rsidR="00D502D5" w:rsidRDefault="00D502D5" w:rsidP="00DC0647">
      <w:r>
        <w:continuationSeparator/>
      </w:r>
    </w:p>
  </w:footnote>
  <w:footnote w:id="1">
    <w:p w:rsidR="00DB284E" w:rsidRDefault="00DB284E" w:rsidP="00E01A06">
      <w:pPr>
        <w:pStyle w:val="FootnoteText"/>
        <w:rPr>
          <w:ins w:id="0" w:author="Joanne Jones" w:date="2013-02-19T18:42:00Z"/>
        </w:rPr>
      </w:pPr>
      <w:r>
        <w:rPr>
          <w:rStyle w:val="FootnoteReference"/>
        </w:rPr>
        <w:footnoteRef/>
      </w:r>
      <w:r>
        <w:t xml:space="preserve"> Corresponding Author</w:t>
      </w:r>
    </w:p>
    <w:p w:rsidR="00DB284E" w:rsidRDefault="00DB284E" w:rsidP="00E01A06">
      <w:pPr>
        <w:pStyle w:val="FootnoteText"/>
      </w:pPr>
    </w:p>
  </w:footnote>
  <w:footnote w:id="2">
    <w:p w:rsidR="00DB284E" w:rsidRDefault="00DB284E" w:rsidP="008F3646">
      <w:pPr>
        <w:pStyle w:val="FootnoteText"/>
      </w:pPr>
      <w:r>
        <w:rPr>
          <w:rStyle w:val="FootnoteReference"/>
        </w:rPr>
        <w:footnoteRef/>
      </w:r>
      <w:r>
        <w:t xml:space="preserve"> The Ontario Office of the Fairness Commissioner (the OFC), which was established in 2006, has the mandate to ensure all regulated professions have transparent, objective, impartial and fair registration methods and requirements.</w:t>
      </w:r>
    </w:p>
  </w:footnote>
  <w:footnote w:id="3">
    <w:p w:rsidR="00DB284E" w:rsidRDefault="00DB284E">
      <w:pPr>
        <w:pStyle w:val="FootnoteText"/>
      </w:pPr>
      <w:r>
        <w:rPr>
          <w:rStyle w:val="FootnoteReference"/>
        </w:rPr>
        <w:footnoteRef/>
      </w:r>
      <w:r>
        <w:t xml:space="preserve">  Colonial superiors include the countries that make up the United Kingdom while colonial equals include other former British colonies known as “settler” colonies or Dominions such as New Zealand, Australia</w:t>
      </w:r>
      <w:proofErr w:type="gramStart"/>
      <w:r>
        <w:t>,  South</w:t>
      </w:r>
      <w:proofErr w:type="gramEnd"/>
      <w:r>
        <w:t xml:space="preserve"> Africa.  Colonial inferiors are those colonies with non-white, non-settler populations (</w:t>
      </w:r>
      <w:proofErr w:type="spellStart"/>
      <w:r>
        <w:t>Poulaos</w:t>
      </w:r>
      <w:proofErr w:type="spellEnd"/>
      <w:r>
        <w:t xml:space="preserve">, </w:t>
      </w:r>
      <w:r>
        <w:t xml:space="preserve">2009; </w:t>
      </w:r>
      <w:proofErr w:type="spellStart"/>
      <w:r>
        <w:t>Annisette</w:t>
      </w:r>
      <w:proofErr w:type="spellEnd"/>
      <w:r>
        <w:t>, 2003).  Accounting Institutes have historically established agreements of “mutual recognition” with colonial superiors and equals, effectively excluding professionals from other countries.  As noted, this constituted an implicit “race” bar (</w:t>
      </w:r>
      <w:proofErr w:type="spellStart"/>
      <w:r>
        <w:t>Annisette</w:t>
      </w:r>
      <w:proofErr w:type="spellEnd"/>
      <w:r>
        <w:t xml:space="preserve">, 2003) establishing a legacy of white, male domination of the profession in these countries.  While these agreements emphasize formal recognition of education and training requirements or certifications; credentials are the “lowest common denominator” and professionalism is displayed in the field primarily through </w:t>
      </w:r>
      <w:proofErr w:type="spellStart"/>
      <w:r>
        <w:t>behaviours</w:t>
      </w:r>
      <w:proofErr w:type="spellEnd"/>
      <w:r>
        <w:t xml:space="preserve"> rather than technical expertise (Grey, 1998:575).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C71D1"/>
    <w:multiLevelType w:val="hybridMultilevel"/>
    <w:tmpl w:val="7E6A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6D6BEB"/>
    <w:rsid w:val="000005E0"/>
    <w:rsid w:val="00021189"/>
    <w:rsid w:val="000359DF"/>
    <w:rsid w:val="0004107C"/>
    <w:rsid w:val="00075E62"/>
    <w:rsid w:val="000B084A"/>
    <w:rsid w:val="000C61C0"/>
    <w:rsid w:val="000C6CEC"/>
    <w:rsid w:val="000D59D3"/>
    <w:rsid w:val="000E6648"/>
    <w:rsid w:val="00125411"/>
    <w:rsid w:val="00134457"/>
    <w:rsid w:val="001345A6"/>
    <w:rsid w:val="001472EC"/>
    <w:rsid w:val="001A562D"/>
    <w:rsid w:val="001D5722"/>
    <w:rsid w:val="001F458D"/>
    <w:rsid w:val="00201700"/>
    <w:rsid w:val="00206EEA"/>
    <w:rsid w:val="00207360"/>
    <w:rsid w:val="002073BE"/>
    <w:rsid w:val="00212A04"/>
    <w:rsid w:val="00280A90"/>
    <w:rsid w:val="00295954"/>
    <w:rsid w:val="002D5743"/>
    <w:rsid w:val="002E7BC2"/>
    <w:rsid w:val="002F3155"/>
    <w:rsid w:val="00306309"/>
    <w:rsid w:val="003130B6"/>
    <w:rsid w:val="0033382C"/>
    <w:rsid w:val="00343C80"/>
    <w:rsid w:val="00377D94"/>
    <w:rsid w:val="003801DA"/>
    <w:rsid w:val="00380375"/>
    <w:rsid w:val="00390E06"/>
    <w:rsid w:val="003A1EBF"/>
    <w:rsid w:val="003A3A20"/>
    <w:rsid w:val="003A7560"/>
    <w:rsid w:val="003E2978"/>
    <w:rsid w:val="00415F64"/>
    <w:rsid w:val="00427249"/>
    <w:rsid w:val="004359B6"/>
    <w:rsid w:val="00465936"/>
    <w:rsid w:val="00486868"/>
    <w:rsid w:val="004E491B"/>
    <w:rsid w:val="00501DE2"/>
    <w:rsid w:val="005165B4"/>
    <w:rsid w:val="00545788"/>
    <w:rsid w:val="00585989"/>
    <w:rsid w:val="005A6DF7"/>
    <w:rsid w:val="005E7B58"/>
    <w:rsid w:val="005F7505"/>
    <w:rsid w:val="0061284A"/>
    <w:rsid w:val="00626C0C"/>
    <w:rsid w:val="0063378B"/>
    <w:rsid w:val="00634519"/>
    <w:rsid w:val="006439AA"/>
    <w:rsid w:val="00664F6F"/>
    <w:rsid w:val="006A61F7"/>
    <w:rsid w:val="006C75C4"/>
    <w:rsid w:val="006D6BEB"/>
    <w:rsid w:val="006E406D"/>
    <w:rsid w:val="006E786B"/>
    <w:rsid w:val="00760EFD"/>
    <w:rsid w:val="00771D26"/>
    <w:rsid w:val="0077445E"/>
    <w:rsid w:val="00781E2F"/>
    <w:rsid w:val="0079304B"/>
    <w:rsid w:val="007C744D"/>
    <w:rsid w:val="008178EE"/>
    <w:rsid w:val="00862A9F"/>
    <w:rsid w:val="00880E29"/>
    <w:rsid w:val="008F3646"/>
    <w:rsid w:val="008F68D4"/>
    <w:rsid w:val="009231F0"/>
    <w:rsid w:val="00936E05"/>
    <w:rsid w:val="0093745D"/>
    <w:rsid w:val="009B7B6C"/>
    <w:rsid w:val="00A028C6"/>
    <w:rsid w:val="00A17B74"/>
    <w:rsid w:val="00A35CC0"/>
    <w:rsid w:val="00A561A6"/>
    <w:rsid w:val="00A90DAF"/>
    <w:rsid w:val="00A97FC6"/>
    <w:rsid w:val="00AB06CD"/>
    <w:rsid w:val="00AC2C28"/>
    <w:rsid w:val="00AD7954"/>
    <w:rsid w:val="00B07EFC"/>
    <w:rsid w:val="00B1204F"/>
    <w:rsid w:val="00B83BE1"/>
    <w:rsid w:val="00BF406B"/>
    <w:rsid w:val="00C37A0D"/>
    <w:rsid w:val="00C465AE"/>
    <w:rsid w:val="00C821C5"/>
    <w:rsid w:val="00CA326E"/>
    <w:rsid w:val="00CB1192"/>
    <w:rsid w:val="00CB4E2B"/>
    <w:rsid w:val="00CC7F9C"/>
    <w:rsid w:val="00D01C29"/>
    <w:rsid w:val="00D4703F"/>
    <w:rsid w:val="00D502D5"/>
    <w:rsid w:val="00D848E4"/>
    <w:rsid w:val="00DB1E2D"/>
    <w:rsid w:val="00DB284E"/>
    <w:rsid w:val="00DC0647"/>
    <w:rsid w:val="00DC5059"/>
    <w:rsid w:val="00DD7222"/>
    <w:rsid w:val="00E01A06"/>
    <w:rsid w:val="00E431E0"/>
    <w:rsid w:val="00EA0A99"/>
    <w:rsid w:val="00EA73FE"/>
    <w:rsid w:val="00F17C42"/>
    <w:rsid w:val="00F47A6A"/>
    <w:rsid w:val="00F50429"/>
    <w:rsid w:val="00F52E6C"/>
    <w:rsid w:val="00F65F7D"/>
    <w:rsid w:val="00F9016A"/>
    <w:rsid w:val="00FA0BF0"/>
    <w:rsid w:val="00FD4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58D"/>
    <w:pPr>
      <w:spacing w:after="0" w:line="240" w:lineRule="auto"/>
    </w:pPr>
    <w:rPr>
      <w:sz w:val="24"/>
      <w:szCs w:val="24"/>
    </w:rPr>
  </w:style>
  <w:style w:type="paragraph" w:styleId="Heading1">
    <w:name w:val="heading 1"/>
    <w:basedOn w:val="Normal"/>
    <w:next w:val="Normal"/>
    <w:link w:val="Heading1Char"/>
    <w:uiPriority w:val="9"/>
    <w:qFormat/>
    <w:rsid w:val="001F458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F458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F458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F458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F458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F458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F458D"/>
    <w:pPr>
      <w:spacing w:before="240" w:after="60"/>
      <w:outlineLvl w:val="6"/>
    </w:pPr>
  </w:style>
  <w:style w:type="paragraph" w:styleId="Heading8">
    <w:name w:val="heading 8"/>
    <w:basedOn w:val="Normal"/>
    <w:next w:val="Normal"/>
    <w:link w:val="Heading8Char"/>
    <w:uiPriority w:val="9"/>
    <w:semiHidden/>
    <w:unhideWhenUsed/>
    <w:qFormat/>
    <w:rsid w:val="001F458D"/>
    <w:pPr>
      <w:spacing w:before="240" w:after="60"/>
      <w:outlineLvl w:val="7"/>
    </w:pPr>
    <w:rPr>
      <w:i/>
      <w:iCs/>
    </w:rPr>
  </w:style>
  <w:style w:type="paragraph" w:styleId="Heading9">
    <w:name w:val="heading 9"/>
    <w:basedOn w:val="Normal"/>
    <w:next w:val="Normal"/>
    <w:link w:val="Heading9Char"/>
    <w:uiPriority w:val="9"/>
    <w:semiHidden/>
    <w:unhideWhenUsed/>
    <w:qFormat/>
    <w:rsid w:val="001F458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58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F458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F458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F458D"/>
    <w:rPr>
      <w:b/>
      <w:bCs/>
      <w:sz w:val="28"/>
      <w:szCs w:val="28"/>
    </w:rPr>
  </w:style>
  <w:style w:type="character" w:customStyle="1" w:styleId="Heading5Char">
    <w:name w:val="Heading 5 Char"/>
    <w:basedOn w:val="DefaultParagraphFont"/>
    <w:link w:val="Heading5"/>
    <w:uiPriority w:val="9"/>
    <w:semiHidden/>
    <w:rsid w:val="001F458D"/>
    <w:rPr>
      <w:b/>
      <w:bCs/>
      <w:i/>
      <w:iCs/>
      <w:sz w:val="26"/>
      <w:szCs w:val="26"/>
    </w:rPr>
  </w:style>
  <w:style w:type="character" w:customStyle="1" w:styleId="Heading6Char">
    <w:name w:val="Heading 6 Char"/>
    <w:basedOn w:val="DefaultParagraphFont"/>
    <w:link w:val="Heading6"/>
    <w:uiPriority w:val="9"/>
    <w:semiHidden/>
    <w:rsid w:val="001F458D"/>
    <w:rPr>
      <w:b/>
      <w:bCs/>
    </w:rPr>
  </w:style>
  <w:style w:type="character" w:customStyle="1" w:styleId="Heading7Char">
    <w:name w:val="Heading 7 Char"/>
    <w:basedOn w:val="DefaultParagraphFont"/>
    <w:link w:val="Heading7"/>
    <w:uiPriority w:val="9"/>
    <w:semiHidden/>
    <w:rsid w:val="001F458D"/>
    <w:rPr>
      <w:sz w:val="24"/>
      <w:szCs w:val="24"/>
    </w:rPr>
  </w:style>
  <w:style w:type="character" w:customStyle="1" w:styleId="Heading8Char">
    <w:name w:val="Heading 8 Char"/>
    <w:basedOn w:val="DefaultParagraphFont"/>
    <w:link w:val="Heading8"/>
    <w:uiPriority w:val="9"/>
    <w:semiHidden/>
    <w:rsid w:val="001F458D"/>
    <w:rPr>
      <w:i/>
      <w:iCs/>
      <w:sz w:val="24"/>
      <w:szCs w:val="24"/>
    </w:rPr>
  </w:style>
  <w:style w:type="character" w:customStyle="1" w:styleId="Heading9Char">
    <w:name w:val="Heading 9 Char"/>
    <w:basedOn w:val="DefaultParagraphFont"/>
    <w:link w:val="Heading9"/>
    <w:uiPriority w:val="9"/>
    <w:semiHidden/>
    <w:rsid w:val="001F458D"/>
    <w:rPr>
      <w:rFonts w:asciiTheme="majorHAnsi" w:eastAsiaTheme="majorEastAsia" w:hAnsiTheme="majorHAnsi"/>
    </w:rPr>
  </w:style>
  <w:style w:type="paragraph" w:styleId="Title">
    <w:name w:val="Title"/>
    <w:basedOn w:val="Normal"/>
    <w:next w:val="Normal"/>
    <w:link w:val="TitleChar"/>
    <w:uiPriority w:val="10"/>
    <w:qFormat/>
    <w:rsid w:val="001F458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F458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F458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F458D"/>
    <w:rPr>
      <w:rFonts w:asciiTheme="majorHAnsi" w:eastAsiaTheme="majorEastAsia" w:hAnsiTheme="majorHAnsi"/>
      <w:sz w:val="24"/>
      <w:szCs w:val="24"/>
    </w:rPr>
  </w:style>
  <w:style w:type="character" w:styleId="Strong">
    <w:name w:val="Strong"/>
    <w:basedOn w:val="DefaultParagraphFont"/>
    <w:uiPriority w:val="22"/>
    <w:qFormat/>
    <w:rsid w:val="001F458D"/>
    <w:rPr>
      <w:b/>
      <w:bCs/>
    </w:rPr>
  </w:style>
  <w:style w:type="character" w:styleId="Emphasis">
    <w:name w:val="Emphasis"/>
    <w:basedOn w:val="DefaultParagraphFont"/>
    <w:uiPriority w:val="20"/>
    <w:qFormat/>
    <w:rsid w:val="001F458D"/>
    <w:rPr>
      <w:rFonts w:asciiTheme="minorHAnsi" w:hAnsiTheme="minorHAnsi"/>
      <w:b/>
      <w:i/>
      <w:iCs/>
    </w:rPr>
  </w:style>
  <w:style w:type="paragraph" w:styleId="NoSpacing">
    <w:name w:val="No Spacing"/>
    <w:basedOn w:val="Normal"/>
    <w:uiPriority w:val="1"/>
    <w:qFormat/>
    <w:rsid w:val="001F458D"/>
    <w:rPr>
      <w:szCs w:val="32"/>
    </w:rPr>
  </w:style>
  <w:style w:type="paragraph" w:styleId="ListParagraph">
    <w:name w:val="List Paragraph"/>
    <w:basedOn w:val="Normal"/>
    <w:uiPriority w:val="34"/>
    <w:qFormat/>
    <w:rsid w:val="001F458D"/>
    <w:pPr>
      <w:ind w:left="720"/>
      <w:contextualSpacing/>
    </w:pPr>
  </w:style>
  <w:style w:type="paragraph" w:styleId="Quote">
    <w:name w:val="Quote"/>
    <w:basedOn w:val="Normal"/>
    <w:next w:val="Normal"/>
    <w:link w:val="QuoteChar"/>
    <w:uiPriority w:val="29"/>
    <w:qFormat/>
    <w:rsid w:val="001F458D"/>
    <w:rPr>
      <w:i/>
    </w:rPr>
  </w:style>
  <w:style w:type="character" w:customStyle="1" w:styleId="QuoteChar">
    <w:name w:val="Quote Char"/>
    <w:basedOn w:val="DefaultParagraphFont"/>
    <w:link w:val="Quote"/>
    <w:uiPriority w:val="29"/>
    <w:rsid w:val="001F458D"/>
    <w:rPr>
      <w:i/>
      <w:sz w:val="24"/>
      <w:szCs w:val="24"/>
    </w:rPr>
  </w:style>
  <w:style w:type="paragraph" w:styleId="IntenseQuote">
    <w:name w:val="Intense Quote"/>
    <w:basedOn w:val="Normal"/>
    <w:next w:val="Normal"/>
    <w:link w:val="IntenseQuoteChar"/>
    <w:uiPriority w:val="30"/>
    <w:qFormat/>
    <w:rsid w:val="001F458D"/>
    <w:pPr>
      <w:ind w:left="720" w:right="720"/>
    </w:pPr>
    <w:rPr>
      <w:b/>
      <w:i/>
      <w:szCs w:val="22"/>
    </w:rPr>
  </w:style>
  <w:style w:type="character" w:customStyle="1" w:styleId="IntenseQuoteChar">
    <w:name w:val="Intense Quote Char"/>
    <w:basedOn w:val="DefaultParagraphFont"/>
    <w:link w:val="IntenseQuote"/>
    <w:uiPriority w:val="30"/>
    <w:rsid w:val="001F458D"/>
    <w:rPr>
      <w:b/>
      <w:i/>
      <w:sz w:val="24"/>
    </w:rPr>
  </w:style>
  <w:style w:type="character" w:styleId="SubtleEmphasis">
    <w:name w:val="Subtle Emphasis"/>
    <w:uiPriority w:val="19"/>
    <w:qFormat/>
    <w:rsid w:val="001F458D"/>
    <w:rPr>
      <w:i/>
      <w:color w:val="5A5A5A" w:themeColor="text1" w:themeTint="A5"/>
    </w:rPr>
  </w:style>
  <w:style w:type="character" w:styleId="IntenseEmphasis">
    <w:name w:val="Intense Emphasis"/>
    <w:basedOn w:val="DefaultParagraphFont"/>
    <w:uiPriority w:val="21"/>
    <w:qFormat/>
    <w:rsid w:val="001F458D"/>
    <w:rPr>
      <w:b/>
      <w:i/>
      <w:sz w:val="24"/>
      <w:szCs w:val="24"/>
      <w:u w:val="single"/>
    </w:rPr>
  </w:style>
  <w:style w:type="character" w:styleId="SubtleReference">
    <w:name w:val="Subtle Reference"/>
    <w:basedOn w:val="DefaultParagraphFont"/>
    <w:uiPriority w:val="31"/>
    <w:qFormat/>
    <w:rsid w:val="001F458D"/>
    <w:rPr>
      <w:sz w:val="24"/>
      <w:szCs w:val="24"/>
      <w:u w:val="single"/>
    </w:rPr>
  </w:style>
  <w:style w:type="character" w:styleId="IntenseReference">
    <w:name w:val="Intense Reference"/>
    <w:basedOn w:val="DefaultParagraphFont"/>
    <w:uiPriority w:val="32"/>
    <w:qFormat/>
    <w:rsid w:val="001F458D"/>
    <w:rPr>
      <w:b/>
      <w:sz w:val="24"/>
      <w:u w:val="single"/>
    </w:rPr>
  </w:style>
  <w:style w:type="character" w:styleId="BookTitle">
    <w:name w:val="Book Title"/>
    <w:basedOn w:val="DefaultParagraphFont"/>
    <w:uiPriority w:val="33"/>
    <w:qFormat/>
    <w:rsid w:val="001F458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F458D"/>
    <w:pPr>
      <w:outlineLvl w:val="9"/>
    </w:pPr>
  </w:style>
  <w:style w:type="character" w:styleId="Hyperlink">
    <w:name w:val="Hyperlink"/>
    <w:basedOn w:val="DefaultParagraphFont"/>
    <w:uiPriority w:val="99"/>
    <w:unhideWhenUsed/>
    <w:rsid w:val="00DC5059"/>
    <w:rPr>
      <w:color w:val="3366CC"/>
      <w:u w:val="single"/>
    </w:rPr>
  </w:style>
  <w:style w:type="paragraph" w:styleId="FootnoteText">
    <w:name w:val="footnote text"/>
    <w:basedOn w:val="Normal"/>
    <w:link w:val="FootnoteTextChar"/>
    <w:uiPriority w:val="99"/>
    <w:unhideWhenUsed/>
    <w:rsid w:val="00DC0647"/>
    <w:rPr>
      <w:sz w:val="20"/>
      <w:szCs w:val="20"/>
    </w:rPr>
  </w:style>
  <w:style w:type="character" w:customStyle="1" w:styleId="FootnoteTextChar">
    <w:name w:val="Footnote Text Char"/>
    <w:basedOn w:val="DefaultParagraphFont"/>
    <w:link w:val="FootnoteText"/>
    <w:uiPriority w:val="99"/>
    <w:rsid w:val="00DC0647"/>
    <w:rPr>
      <w:sz w:val="20"/>
      <w:szCs w:val="20"/>
    </w:rPr>
  </w:style>
  <w:style w:type="character" w:styleId="FootnoteReference">
    <w:name w:val="footnote reference"/>
    <w:basedOn w:val="DefaultParagraphFont"/>
    <w:uiPriority w:val="99"/>
    <w:semiHidden/>
    <w:unhideWhenUsed/>
    <w:rsid w:val="00DC0647"/>
    <w:rPr>
      <w:vertAlign w:val="superscript"/>
    </w:rPr>
  </w:style>
  <w:style w:type="paragraph" w:styleId="NormalWeb">
    <w:name w:val="Normal (Web)"/>
    <w:basedOn w:val="Normal"/>
    <w:rsid w:val="005165B4"/>
    <w:pPr>
      <w:spacing w:before="100" w:beforeAutospacing="1" w:after="100" w:afterAutospacing="1"/>
    </w:pPr>
    <w:rPr>
      <w:rFonts w:ascii="Times New Roman" w:eastAsia="MS Mincho" w:hAnsi="Times New Roman"/>
      <w:lang w:eastAsia="zh-CN" w:bidi="ar-SA"/>
    </w:rPr>
  </w:style>
  <w:style w:type="paragraph" w:styleId="BalloonText">
    <w:name w:val="Balloon Text"/>
    <w:basedOn w:val="Normal"/>
    <w:link w:val="BalloonTextChar"/>
    <w:uiPriority w:val="99"/>
    <w:semiHidden/>
    <w:unhideWhenUsed/>
    <w:rsid w:val="00760E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0EFD"/>
    <w:rPr>
      <w:rFonts w:ascii="Lucida Grande" w:hAnsi="Lucida Grande" w:cs="Lucida Grande"/>
      <w:sz w:val="18"/>
      <w:szCs w:val="18"/>
    </w:rPr>
  </w:style>
  <w:style w:type="character" w:customStyle="1" w:styleId="cit-sep">
    <w:name w:val="cit-sep"/>
    <w:rsid w:val="0004107C"/>
  </w:style>
  <w:style w:type="paragraph" w:customStyle="1" w:styleId="volissue">
    <w:name w:val="volissue"/>
    <w:basedOn w:val="Normal"/>
    <w:rsid w:val="00CB4E2B"/>
    <w:pPr>
      <w:spacing w:before="100" w:beforeAutospacing="1" w:after="100" w:afterAutospacing="1"/>
    </w:pPr>
    <w:rPr>
      <w:rFonts w:ascii="Times" w:hAnsi="Times"/>
      <w:sz w:val="20"/>
      <w:szCs w:val="20"/>
      <w:lang w:bidi="ar-SA"/>
    </w:rPr>
  </w:style>
  <w:style w:type="paragraph" w:styleId="Revision">
    <w:name w:val="Revision"/>
    <w:hidden/>
    <w:uiPriority w:val="99"/>
    <w:semiHidden/>
    <w:rsid w:val="00B1204F"/>
    <w:pPr>
      <w:spacing w:after="0" w:line="240" w:lineRule="auto"/>
    </w:pPr>
    <w:rPr>
      <w:sz w:val="24"/>
      <w:szCs w:val="24"/>
    </w:rPr>
  </w:style>
  <w:style w:type="paragraph" w:styleId="Header">
    <w:name w:val="header"/>
    <w:basedOn w:val="Normal"/>
    <w:link w:val="HeaderChar"/>
    <w:uiPriority w:val="99"/>
    <w:semiHidden/>
    <w:unhideWhenUsed/>
    <w:rsid w:val="00FA0BF0"/>
    <w:pPr>
      <w:tabs>
        <w:tab w:val="center" w:pos="4680"/>
        <w:tab w:val="right" w:pos="9360"/>
      </w:tabs>
    </w:pPr>
  </w:style>
  <w:style w:type="character" w:customStyle="1" w:styleId="HeaderChar">
    <w:name w:val="Header Char"/>
    <w:basedOn w:val="DefaultParagraphFont"/>
    <w:link w:val="Header"/>
    <w:uiPriority w:val="99"/>
    <w:semiHidden/>
    <w:rsid w:val="00FA0BF0"/>
    <w:rPr>
      <w:sz w:val="24"/>
      <w:szCs w:val="24"/>
    </w:rPr>
  </w:style>
  <w:style w:type="paragraph" w:styleId="Footer">
    <w:name w:val="footer"/>
    <w:basedOn w:val="Normal"/>
    <w:link w:val="FooterChar"/>
    <w:uiPriority w:val="99"/>
    <w:unhideWhenUsed/>
    <w:rsid w:val="00FA0BF0"/>
    <w:pPr>
      <w:tabs>
        <w:tab w:val="center" w:pos="4680"/>
        <w:tab w:val="right" w:pos="9360"/>
      </w:tabs>
    </w:pPr>
  </w:style>
  <w:style w:type="character" w:customStyle="1" w:styleId="FooterChar">
    <w:name w:val="Footer Char"/>
    <w:basedOn w:val="DefaultParagraphFont"/>
    <w:link w:val="Footer"/>
    <w:uiPriority w:val="99"/>
    <w:rsid w:val="00FA0BF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58D"/>
    <w:pPr>
      <w:spacing w:after="0" w:line="240" w:lineRule="auto"/>
    </w:pPr>
    <w:rPr>
      <w:sz w:val="24"/>
      <w:szCs w:val="24"/>
    </w:rPr>
  </w:style>
  <w:style w:type="paragraph" w:styleId="Heading1">
    <w:name w:val="heading 1"/>
    <w:basedOn w:val="Normal"/>
    <w:next w:val="Normal"/>
    <w:link w:val="Heading1Char"/>
    <w:uiPriority w:val="9"/>
    <w:qFormat/>
    <w:rsid w:val="001F458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F458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F458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F458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F458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F458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F458D"/>
    <w:pPr>
      <w:spacing w:before="240" w:after="60"/>
      <w:outlineLvl w:val="6"/>
    </w:pPr>
  </w:style>
  <w:style w:type="paragraph" w:styleId="Heading8">
    <w:name w:val="heading 8"/>
    <w:basedOn w:val="Normal"/>
    <w:next w:val="Normal"/>
    <w:link w:val="Heading8Char"/>
    <w:uiPriority w:val="9"/>
    <w:semiHidden/>
    <w:unhideWhenUsed/>
    <w:qFormat/>
    <w:rsid w:val="001F458D"/>
    <w:pPr>
      <w:spacing w:before="240" w:after="60"/>
      <w:outlineLvl w:val="7"/>
    </w:pPr>
    <w:rPr>
      <w:i/>
      <w:iCs/>
    </w:rPr>
  </w:style>
  <w:style w:type="paragraph" w:styleId="Heading9">
    <w:name w:val="heading 9"/>
    <w:basedOn w:val="Normal"/>
    <w:next w:val="Normal"/>
    <w:link w:val="Heading9Char"/>
    <w:uiPriority w:val="9"/>
    <w:semiHidden/>
    <w:unhideWhenUsed/>
    <w:qFormat/>
    <w:rsid w:val="001F458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58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F458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F458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F458D"/>
    <w:rPr>
      <w:b/>
      <w:bCs/>
      <w:sz w:val="28"/>
      <w:szCs w:val="28"/>
    </w:rPr>
  </w:style>
  <w:style w:type="character" w:customStyle="1" w:styleId="Heading5Char">
    <w:name w:val="Heading 5 Char"/>
    <w:basedOn w:val="DefaultParagraphFont"/>
    <w:link w:val="Heading5"/>
    <w:uiPriority w:val="9"/>
    <w:semiHidden/>
    <w:rsid w:val="001F458D"/>
    <w:rPr>
      <w:b/>
      <w:bCs/>
      <w:i/>
      <w:iCs/>
      <w:sz w:val="26"/>
      <w:szCs w:val="26"/>
    </w:rPr>
  </w:style>
  <w:style w:type="character" w:customStyle="1" w:styleId="Heading6Char">
    <w:name w:val="Heading 6 Char"/>
    <w:basedOn w:val="DefaultParagraphFont"/>
    <w:link w:val="Heading6"/>
    <w:uiPriority w:val="9"/>
    <w:semiHidden/>
    <w:rsid w:val="001F458D"/>
    <w:rPr>
      <w:b/>
      <w:bCs/>
    </w:rPr>
  </w:style>
  <w:style w:type="character" w:customStyle="1" w:styleId="Heading7Char">
    <w:name w:val="Heading 7 Char"/>
    <w:basedOn w:val="DefaultParagraphFont"/>
    <w:link w:val="Heading7"/>
    <w:uiPriority w:val="9"/>
    <w:semiHidden/>
    <w:rsid w:val="001F458D"/>
    <w:rPr>
      <w:sz w:val="24"/>
      <w:szCs w:val="24"/>
    </w:rPr>
  </w:style>
  <w:style w:type="character" w:customStyle="1" w:styleId="Heading8Char">
    <w:name w:val="Heading 8 Char"/>
    <w:basedOn w:val="DefaultParagraphFont"/>
    <w:link w:val="Heading8"/>
    <w:uiPriority w:val="9"/>
    <w:semiHidden/>
    <w:rsid w:val="001F458D"/>
    <w:rPr>
      <w:i/>
      <w:iCs/>
      <w:sz w:val="24"/>
      <w:szCs w:val="24"/>
    </w:rPr>
  </w:style>
  <w:style w:type="character" w:customStyle="1" w:styleId="Heading9Char">
    <w:name w:val="Heading 9 Char"/>
    <w:basedOn w:val="DefaultParagraphFont"/>
    <w:link w:val="Heading9"/>
    <w:uiPriority w:val="9"/>
    <w:semiHidden/>
    <w:rsid w:val="001F458D"/>
    <w:rPr>
      <w:rFonts w:asciiTheme="majorHAnsi" w:eastAsiaTheme="majorEastAsia" w:hAnsiTheme="majorHAnsi"/>
    </w:rPr>
  </w:style>
  <w:style w:type="paragraph" w:styleId="Title">
    <w:name w:val="Title"/>
    <w:basedOn w:val="Normal"/>
    <w:next w:val="Normal"/>
    <w:link w:val="TitleChar"/>
    <w:uiPriority w:val="10"/>
    <w:qFormat/>
    <w:rsid w:val="001F458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F458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F458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F458D"/>
    <w:rPr>
      <w:rFonts w:asciiTheme="majorHAnsi" w:eastAsiaTheme="majorEastAsia" w:hAnsiTheme="majorHAnsi"/>
      <w:sz w:val="24"/>
      <w:szCs w:val="24"/>
    </w:rPr>
  </w:style>
  <w:style w:type="character" w:styleId="Strong">
    <w:name w:val="Strong"/>
    <w:basedOn w:val="DefaultParagraphFont"/>
    <w:uiPriority w:val="22"/>
    <w:qFormat/>
    <w:rsid w:val="001F458D"/>
    <w:rPr>
      <w:b/>
      <w:bCs/>
    </w:rPr>
  </w:style>
  <w:style w:type="character" w:styleId="Emphasis">
    <w:name w:val="Emphasis"/>
    <w:basedOn w:val="DefaultParagraphFont"/>
    <w:uiPriority w:val="20"/>
    <w:qFormat/>
    <w:rsid w:val="001F458D"/>
    <w:rPr>
      <w:rFonts w:asciiTheme="minorHAnsi" w:hAnsiTheme="minorHAnsi"/>
      <w:b/>
      <w:i/>
      <w:iCs/>
    </w:rPr>
  </w:style>
  <w:style w:type="paragraph" w:styleId="NoSpacing">
    <w:name w:val="No Spacing"/>
    <w:basedOn w:val="Normal"/>
    <w:uiPriority w:val="1"/>
    <w:qFormat/>
    <w:rsid w:val="001F458D"/>
    <w:rPr>
      <w:szCs w:val="32"/>
    </w:rPr>
  </w:style>
  <w:style w:type="paragraph" w:styleId="ListParagraph">
    <w:name w:val="List Paragraph"/>
    <w:basedOn w:val="Normal"/>
    <w:uiPriority w:val="34"/>
    <w:qFormat/>
    <w:rsid w:val="001F458D"/>
    <w:pPr>
      <w:ind w:left="720"/>
      <w:contextualSpacing/>
    </w:pPr>
  </w:style>
  <w:style w:type="paragraph" w:styleId="Quote">
    <w:name w:val="Quote"/>
    <w:basedOn w:val="Normal"/>
    <w:next w:val="Normal"/>
    <w:link w:val="QuoteChar"/>
    <w:uiPriority w:val="29"/>
    <w:qFormat/>
    <w:rsid w:val="001F458D"/>
    <w:rPr>
      <w:i/>
    </w:rPr>
  </w:style>
  <w:style w:type="character" w:customStyle="1" w:styleId="QuoteChar">
    <w:name w:val="Quote Char"/>
    <w:basedOn w:val="DefaultParagraphFont"/>
    <w:link w:val="Quote"/>
    <w:uiPriority w:val="29"/>
    <w:rsid w:val="001F458D"/>
    <w:rPr>
      <w:i/>
      <w:sz w:val="24"/>
      <w:szCs w:val="24"/>
    </w:rPr>
  </w:style>
  <w:style w:type="paragraph" w:styleId="IntenseQuote">
    <w:name w:val="Intense Quote"/>
    <w:basedOn w:val="Normal"/>
    <w:next w:val="Normal"/>
    <w:link w:val="IntenseQuoteChar"/>
    <w:uiPriority w:val="30"/>
    <w:qFormat/>
    <w:rsid w:val="001F458D"/>
    <w:pPr>
      <w:ind w:left="720" w:right="720"/>
    </w:pPr>
    <w:rPr>
      <w:b/>
      <w:i/>
      <w:szCs w:val="22"/>
    </w:rPr>
  </w:style>
  <w:style w:type="character" w:customStyle="1" w:styleId="IntenseQuoteChar">
    <w:name w:val="Intense Quote Char"/>
    <w:basedOn w:val="DefaultParagraphFont"/>
    <w:link w:val="IntenseQuote"/>
    <w:uiPriority w:val="30"/>
    <w:rsid w:val="001F458D"/>
    <w:rPr>
      <w:b/>
      <w:i/>
      <w:sz w:val="24"/>
    </w:rPr>
  </w:style>
  <w:style w:type="character" w:styleId="SubtleEmphasis">
    <w:name w:val="Subtle Emphasis"/>
    <w:uiPriority w:val="19"/>
    <w:qFormat/>
    <w:rsid w:val="001F458D"/>
    <w:rPr>
      <w:i/>
      <w:color w:val="5A5A5A" w:themeColor="text1" w:themeTint="A5"/>
    </w:rPr>
  </w:style>
  <w:style w:type="character" w:styleId="IntenseEmphasis">
    <w:name w:val="Intense Emphasis"/>
    <w:basedOn w:val="DefaultParagraphFont"/>
    <w:uiPriority w:val="21"/>
    <w:qFormat/>
    <w:rsid w:val="001F458D"/>
    <w:rPr>
      <w:b/>
      <w:i/>
      <w:sz w:val="24"/>
      <w:szCs w:val="24"/>
      <w:u w:val="single"/>
    </w:rPr>
  </w:style>
  <w:style w:type="character" w:styleId="SubtleReference">
    <w:name w:val="Subtle Reference"/>
    <w:basedOn w:val="DefaultParagraphFont"/>
    <w:uiPriority w:val="31"/>
    <w:qFormat/>
    <w:rsid w:val="001F458D"/>
    <w:rPr>
      <w:sz w:val="24"/>
      <w:szCs w:val="24"/>
      <w:u w:val="single"/>
    </w:rPr>
  </w:style>
  <w:style w:type="character" w:styleId="IntenseReference">
    <w:name w:val="Intense Reference"/>
    <w:basedOn w:val="DefaultParagraphFont"/>
    <w:uiPriority w:val="32"/>
    <w:qFormat/>
    <w:rsid w:val="001F458D"/>
    <w:rPr>
      <w:b/>
      <w:sz w:val="24"/>
      <w:u w:val="single"/>
    </w:rPr>
  </w:style>
  <w:style w:type="character" w:styleId="BookTitle">
    <w:name w:val="Book Title"/>
    <w:basedOn w:val="DefaultParagraphFont"/>
    <w:uiPriority w:val="33"/>
    <w:qFormat/>
    <w:rsid w:val="001F458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F458D"/>
    <w:pPr>
      <w:outlineLvl w:val="9"/>
    </w:pPr>
  </w:style>
  <w:style w:type="character" w:styleId="Hyperlink">
    <w:name w:val="Hyperlink"/>
    <w:basedOn w:val="DefaultParagraphFont"/>
    <w:uiPriority w:val="99"/>
    <w:unhideWhenUsed/>
    <w:rsid w:val="00DC5059"/>
    <w:rPr>
      <w:color w:val="3366CC"/>
      <w:u w:val="single"/>
    </w:rPr>
  </w:style>
  <w:style w:type="paragraph" w:styleId="FootnoteText">
    <w:name w:val="footnote text"/>
    <w:basedOn w:val="Normal"/>
    <w:link w:val="FootnoteTextChar"/>
    <w:uiPriority w:val="99"/>
    <w:unhideWhenUsed/>
    <w:rsid w:val="00DC0647"/>
    <w:rPr>
      <w:sz w:val="20"/>
      <w:szCs w:val="20"/>
    </w:rPr>
  </w:style>
  <w:style w:type="character" w:customStyle="1" w:styleId="FootnoteTextChar">
    <w:name w:val="Footnote Text Char"/>
    <w:basedOn w:val="DefaultParagraphFont"/>
    <w:link w:val="FootnoteText"/>
    <w:uiPriority w:val="99"/>
    <w:rsid w:val="00DC0647"/>
    <w:rPr>
      <w:sz w:val="20"/>
      <w:szCs w:val="20"/>
    </w:rPr>
  </w:style>
  <w:style w:type="character" w:styleId="FootnoteReference">
    <w:name w:val="footnote reference"/>
    <w:basedOn w:val="DefaultParagraphFont"/>
    <w:uiPriority w:val="99"/>
    <w:semiHidden/>
    <w:unhideWhenUsed/>
    <w:rsid w:val="00DC0647"/>
    <w:rPr>
      <w:vertAlign w:val="superscript"/>
    </w:rPr>
  </w:style>
  <w:style w:type="paragraph" w:styleId="NormalWeb">
    <w:name w:val="Normal (Web)"/>
    <w:basedOn w:val="Normal"/>
    <w:rsid w:val="005165B4"/>
    <w:pPr>
      <w:spacing w:before="100" w:beforeAutospacing="1" w:after="100" w:afterAutospacing="1"/>
    </w:pPr>
    <w:rPr>
      <w:rFonts w:ascii="Times New Roman" w:eastAsia="MS Mincho" w:hAnsi="Times New Roman"/>
      <w:lang w:eastAsia="zh-CN" w:bidi="ar-SA"/>
    </w:rPr>
  </w:style>
  <w:style w:type="paragraph" w:styleId="BalloonText">
    <w:name w:val="Balloon Text"/>
    <w:basedOn w:val="Normal"/>
    <w:link w:val="BalloonTextChar"/>
    <w:uiPriority w:val="99"/>
    <w:semiHidden/>
    <w:unhideWhenUsed/>
    <w:rsid w:val="00760E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0EFD"/>
    <w:rPr>
      <w:rFonts w:ascii="Lucida Grande" w:hAnsi="Lucida Grande" w:cs="Lucida Grande"/>
      <w:sz w:val="18"/>
      <w:szCs w:val="18"/>
    </w:rPr>
  </w:style>
  <w:style w:type="character" w:customStyle="1" w:styleId="cit-sep">
    <w:name w:val="cit-sep"/>
    <w:rsid w:val="0004107C"/>
  </w:style>
  <w:style w:type="paragraph" w:customStyle="1" w:styleId="volissue">
    <w:name w:val="volissue"/>
    <w:basedOn w:val="Normal"/>
    <w:rsid w:val="00CB4E2B"/>
    <w:pPr>
      <w:spacing w:before="100" w:beforeAutospacing="1" w:after="100" w:afterAutospacing="1"/>
    </w:pPr>
    <w:rPr>
      <w:rFonts w:ascii="Times" w:hAnsi="Times"/>
      <w:sz w:val="20"/>
      <w:szCs w:val="20"/>
      <w:lang w:bidi="ar-SA"/>
    </w:rPr>
  </w:style>
</w:styles>
</file>

<file path=word/webSettings.xml><?xml version="1.0" encoding="utf-8"?>
<w:webSettings xmlns:r="http://schemas.openxmlformats.org/officeDocument/2006/relationships" xmlns:w="http://schemas.openxmlformats.org/wordprocessingml/2006/main">
  <w:divs>
    <w:div w:id="600526489">
      <w:bodyDiv w:val="1"/>
      <w:marLeft w:val="0"/>
      <w:marRight w:val="0"/>
      <w:marTop w:val="0"/>
      <w:marBottom w:val="0"/>
      <w:divBdr>
        <w:top w:val="none" w:sz="0" w:space="0" w:color="auto"/>
        <w:left w:val="none" w:sz="0" w:space="0" w:color="auto"/>
        <w:bottom w:val="none" w:sz="0" w:space="0" w:color="auto"/>
        <w:right w:val="none" w:sz="0" w:space="0" w:color="auto"/>
      </w:divBdr>
      <w:divsChild>
        <w:div w:id="1967076710">
          <w:marLeft w:val="0"/>
          <w:marRight w:val="0"/>
          <w:marTop w:val="0"/>
          <w:marBottom w:val="0"/>
          <w:divBdr>
            <w:top w:val="none" w:sz="0" w:space="0" w:color="auto"/>
            <w:left w:val="none" w:sz="0" w:space="0" w:color="auto"/>
            <w:bottom w:val="none" w:sz="0" w:space="0" w:color="auto"/>
            <w:right w:val="none" w:sz="0" w:space="0" w:color="auto"/>
          </w:divBdr>
          <w:divsChild>
            <w:div w:id="61860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835628">
      <w:bodyDiv w:val="1"/>
      <w:marLeft w:val="0"/>
      <w:marRight w:val="0"/>
      <w:marTop w:val="0"/>
      <w:marBottom w:val="0"/>
      <w:divBdr>
        <w:top w:val="single" w:sz="18" w:space="0" w:color="FF3300"/>
        <w:left w:val="none" w:sz="0" w:space="0" w:color="auto"/>
        <w:bottom w:val="none" w:sz="0" w:space="0" w:color="auto"/>
        <w:right w:val="none" w:sz="0" w:space="0" w:color="auto"/>
      </w:divBdr>
      <w:divsChild>
        <w:div w:id="1535343259">
          <w:marLeft w:val="0"/>
          <w:marRight w:val="0"/>
          <w:marTop w:val="0"/>
          <w:marBottom w:val="180"/>
          <w:divBdr>
            <w:top w:val="none" w:sz="0" w:space="0" w:color="auto"/>
            <w:left w:val="none" w:sz="0" w:space="0" w:color="auto"/>
            <w:bottom w:val="none" w:sz="0" w:space="0" w:color="auto"/>
            <w:right w:val="none" w:sz="0" w:space="0" w:color="auto"/>
          </w:divBdr>
          <w:divsChild>
            <w:div w:id="868227196">
              <w:marLeft w:val="0"/>
              <w:marRight w:val="0"/>
              <w:marTop w:val="0"/>
              <w:marBottom w:val="0"/>
              <w:divBdr>
                <w:top w:val="none" w:sz="0" w:space="0" w:color="auto"/>
                <w:left w:val="none" w:sz="0" w:space="0" w:color="auto"/>
                <w:bottom w:val="none" w:sz="0" w:space="0" w:color="auto"/>
                <w:right w:val="none" w:sz="0" w:space="0" w:color="auto"/>
              </w:divBdr>
              <w:divsChild>
                <w:div w:id="622148870">
                  <w:marLeft w:val="0"/>
                  <w:marRight w:val="0"/>
                  <w:marTop w:val="0"/>
                  <w:marBottom w:val="0"/>
                  <w:divBdr>
                    <w:top w:val="none" w:sz="0" w:space="0" w:color="auto"/>
                    <w:left w:val="none" w:sz="0" w:space="0" w:color="auto"/>
                    <w:bottom w:val="none" w:sz="0" w:space="0" w:color="auto"/>
                    <w:right w:val="none" w:sz="0" w:space="0" w:color="auto"/>
                  </w:divBdr>
                  <w:divsChild>
                    <w:div w:id="983118232">
                      <w:marLeft w:val="0"/>
                      <w:marRight w:val="-3420"/>
                      <w:marTop w:val="0"/>
                      <w:marBottom w:val="0"/>
                      <w:divBdr>
                        <w:top w:val="none" w:sz="0" w:space="0" w:color="auto"/>
                        <w:left w:val="none" w:sz="0" w:space="0" w:color="auto"/>
                        <w:bottom w:val="none" w:sz="0" w:space="0" w:color="auto"/>
                        <w:right w:val="none" w:sz="0" w:space="0" w:color="auto"/>
                      </w:divBdr>
                      <w:divsChild>
                        <w:div w:id="1167090022">
                          <w:marLeft w:val="0"/>
                          <w:marRight w:val="0"/>
                          <w:marTop w:val="360"/>
                          <w:marBottom w:val="360"/>
                          <w:divBdr>
                            <w:top w:val="none" w:sz="0" w:space="0" w:color="auto"/>
                            <w:left w:val="none" w:sz="0" w:space="0" w:color="auto"/>
                            <w:bottom w:val="none" w:sz="0" w:space="0" w:color="auto"/>
                            <w:right w:val="none" w:sz="0" w:space="0" w:color="auto"/>
                          </w:divBdr>
                          <w:divsChild>
                            <w:div w:id="124403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omsonk@yorku.ca"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airnesscommissioner.ca/en/highlights/quick_facts/location_of_member_training.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1FC6E-7F90-4C4B-87F2-406C8A30E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9</Pages>
  <Words>2964</Words>
  <Characters>16898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7</cp:revision>
  <cp:lastPrinted>2013-02-15T16:27:00Z</cp:lastPrinted>
  <dcterms:created xsi:type="dcterms:W3CDTF">2013-02-20T01:49:00Z</dcterms:created>
  <dcterms:modified xsi:type="dcterms:W3CDTF">2013-02-20T14:14:00Z</dcterms:modified>
</cp:coreProperties>
</file>